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r w:rsidRPr="004C3C6D">
        <w:rPr>
          <w:b/>
          <w:sz w:val="32"/>
          <w:szCs w:val="32"/>
        </w:rPr>
        <w:t>s.r.</w:t>
      </w:r>
      <w:proofErr w:type="gramStart"/>
      <w:r w:rsidRPr="004C3C6D">
        <w:rPr>
          <w:b/>
          <w:sz w:val="32"/>
          <w:szCs w:val="32"/>
        </w:rPr>
        <w:t>o.,Občanská</w:t>
      </w:r>
      <w:proofErr w:type="spellEnd"/>
      <w:proofErr w:type="gramEnd"/>
      <w:r w:rsidRPr="004C3C6D">
        <w:rPr>
          <w:b/>
          <w:sz w:val="32"/>
          <w:szCs w:val="32"/>
        </w:rPr>
        <w:t xml:space="preserve">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2A38D7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„REKONSTRUKCE A VYBAVENÍ ODBORNÝCH UČEBEN NA ZŠ DRUŽBY</w:t>
      </w:r>
      <w:r w:rsidR="00A71E2F"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B73DBC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STATUTÁRNÍ MĚSTO </w:t>
      </w:r>
      <w:r w:rsidR="002A38D7">
        <w:rPr>
          <w:b/>
          <w:sz w:val="28"/>
          <w:szCs w:val="28"/>
        </w:rPr>
        <w:t>KARVINÁ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2A38D7">
        <w:rPr>
          <w:b/>
          <w:sz w:val="28"/>
          <w:szCs w:val="28"/>
        </w:rPr>
        <w:t xml:space="preserve"> škola a Mateřská škola </w:t>
      </w:r>
      <w:proofErr w:type="spellStart"/>
      <w:r w:rsidR="002A38D7">
        <w:rPr>
          <w:b/>
          <w:sz w:val="28"/>
          <w:szCs w:val="28"/>
        </w:rPr>
        <w:t>Družby,Karviná,</w:t>
      </w:r>
      <w:proofErr w:type="gramStart"/>
      <w:r w:rsidR="002A38D7">
        <w:rPr>
          <w:b/>
          <w:sz w:val="28"/>
          <w:szCs w:val="28"/>
        </w:rPr>
        <w:t>p.o</w:t>
      </w:r>
      <w:proofErr w:type="spellEnd"/>
      <w:r w:rsidR="002A38D7">
        <w:rPr>
          <w:b/>
          <w:sz w:val="28"/>
          <w:szCs w:val="28"/>
        </w:rPr>
        <w:t>.</w:t>
      </w:r>
      <w:proofErr w:type="gramEnd"/>
    </w:p>
    <w:p w:rsidR="002A38D7" w:rsidRPr="002D4396" w:rsidRDefault="002A38D7" w:rsidP="002A38D7">
      <w:pPr>
        <w:spacing w:after="0"/>
        <w:jc w:val="center"/>
        <w:outlineLvl w:val="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Tř.Družby</w:t>
      </w:r>
      <w:proofErr w:type="spellEnd"/>
      <w:proofErr w:type="gramEnd"/>
      <w:r>
        <w:rPr>
          <w:b/>
          <w:sz w:val="28"/>
          <w:szCs w:val="28"/>
        </w:rPr>
        <w:t xml:space="preserve"> 1383/1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735 06  Karviná - Nové Město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6C71" w:rsidRDefault="000B6C71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2B7151" w:rsidRDefault="003942DC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>1</w:t>
      </w:r>
      <w:r w:rsidR="00EA21EF">
        <w:rPr>
          <w:b/>
          <w:color w:val="000000" w:themeColor="text1"/>
          <w:sz w:val="32"/>
          <w:szCs w:val="32"/>
          <w:u w:val="single"/>
        </w:rPr>
        <w:t xml:space="preserve">.NP  </w:t>
      </w:r>
    </w:p>
    <w:p w:rsidR="004C3C6D" w:rsidRDefault="00EA21EF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Jazyková </w:t>
      </w:r>
      <w:r w:rsidR="009D6C62">
        <w:rPr>
          <w:b/>
          <w:color w:val="000000" w:themeColor="text1"/>
          <w:sz w:val="56"/>
          <w:szCs w:val="56"/>
        </w:rPr>
        <w:t xml:space="preserve"> učebna</w:t>
      </w:r>
      <w:r w:rsidR="00F962C7">
        <w:rPr>
          <w:b/>
          <w:color w:val="000000" w:themeColor="text1"/>
          <w:sz w:val="56"/>
          <w:szCs w:val="56"/>
        </w:rPr>
        <w:t xml:space="preserve"> </w:t>
      </w:r>
    </w:p>
    <w:p w:rsidR="002308A9" w:rsidRDefault="002308A9" w:rsidP="002308A9">
      <w:pPr>
        <w:spacing w:line="240" w:lineRule="auto"/>
        <w:outlineLvl w:val="0"/>
        <w:rPr>
          <w:szCs w:val="20"/>
        </w:rPr>
      </w:pPr>
    </w:p>
    <w:p w:rsidR="002308A9" w:rsidRDefault="002308A9" w:rsidP="002308A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79225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left:0;text-align:left;margin-left:359.65pt;margin-top:1.65pt;width:88.5pt;height:21.75pt;z-index:25379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328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9" o:spid="_x0000_s1027" type="#_x0000_t202" style="position:absolute;left:0;text-align:left;margin-left:359.65pt;margin-top:23.4pt;width:88.5pt;height:33pt;z-index:25379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uurQIAAFE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toM4kv4AAADhAQAAEwAAAAAAAAAAAAAAAAAA&#10;AAAAW0NvbnRlbnRfVHlwZXNdLnhtbFBLAQItABQABgAIAAAAIQA4/SH/1gAAAJQBAAALAAAAAAAA&#10;AAAAAAAAAC8BAABfcmVscy8ucmVsc1BLAQItABQABgAIAAAAIQDC2VuurQIAAFEFAAAOAAAAAAAA&#10;AAAAAAAAAC4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623FF8" w:rsidRDefault="00623FF8" w:rsidP="002308A9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430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stůl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8" o:spid="_x0000_s1028" type="#_x0000_t202" style="position:absolute;left:0;text-align:left;margin-left:-1.1pt;margin-top:1.65pt;width:354.65pt;height:21.75pt;z-index:25379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stůl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2308A9" w:rsidRDefault="002308A9" w:rsidP="002308A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EA21EF">
        <w:rPr>
          <w:b/>
          <w:color w:val="000000" w:themeColor="text1"/>
        </w:rPr>
        <w:t>š.1950/hl.1718</w:t>
      </w:r>
      <w:r>
        <w:rPr>
          <w:b/>
          <w:color w:val="000000" w:themeColor="text1"/>
        </w:rPr>
        <w:t>/v.750</w:t>
      </w:r>
      <w:r w:rsidR="00EA21EF">
        <w:rPr>
          <w:b/>
          <w:color w:val="000000" w:themeColor="text1"/>
        </w:rPr>
        <w:t>/1050</w:t>
      </w:r>
      <w:r>
        <w:rPr>
          <w:b/>
          <w:color w:val="000000" w:themeColor="text1"/>
        </w:rPr>
        <w:t xml:space="preserve">mm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308A9" w:rsidRDefault="002308A9" w:rsidP="006B390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s výsuvem na klávesnici na kuličkovém výsuvu musí být vyrobená z </w:t>
      </w:r>
      <w:proofErr w:type="spellStart"/>
      <w:r>
        <w:rPr>
          <w:color w:val="000000" w:themeColor="text1"/>
        </w:rPr>
        <w:t>lamina</w:t>
      </w:r>
      <w:r w:rsidR="00EA21EF">
        <w:rPr>
          <w:color w:val="000000" w:themeColor="text1"/>
        </w:rPr>
        <w:t>tové</w:t>
      </w:r>
      <w:proofErr w:type="spellEnd"/>
      <w:r w:rsidR="00EA21EF">
        <w:rPr>
          <w:color w:val="000000" w:themeColor="text1"/>
        </w:rPr>
        <w:t xml:space="preserve"> dřevotřísky v dekoru buk</w:t>
      </w:r>
      <w:r>
        <w:rPr>
          <w:color w:val="000000" w:themeColor="text1"/>
        </w:rPr>
        <w:t xml:space="preserve"> je plošně slepená na min tl.36mm. </w:t>
      </w:r>
      <w:r w:rsidR="00EA21EF">
        <w:rPr>
          <w:color w:val="000000" w:themeColor="text1"/>
        </w:rPr>
        <w:t>Stolová deska musí mít osazena 4</w:t>
      </w:r>
      <w:r>
        <w:rPr>
          <w:color w:val="000000" w:themeColor="text1"/>
        </w:rPr>
        <w:t xml:space="preserve">x kabelovou průchodku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mm.</w:t>
      </w:r>
      <w:r w:rsidR="00EA21EF">
        <w:rPr>
          <w:color w:val="000000" w:themeColor="text1"/>
        </w:rPr>
        <w:t xml:space="preserve"> </w:t>
      </w:r>
      <w:r>
        <w:rPr>
          <w:color w:val="000000" w:themeColor="text1"/>
        </w:rPr>
        <w:t>Konstrukce stolu bude vyrobena z laminátov</w:t>
      </w:r>
      <w:r w:rsidR="00EA21EF">
        <w:rPr>
          <w:color w:val="000000" w:themeColor="text1"/>
        </w:rPr>
        <w:t xml:space="preserve">é dřevotřísky 18 mm dekor buk  v kombinaci s modrou a </w:t>
      </w:r>
      <w:proofErr w:type="gramStart"/>
      <w:r w:rsidR="00EA21EF">
        <w:rPr>
          <w:color w:val="000000" w:themeColor="text1"/>
        </w:rPr>
        <w:t>oranžovou</w:t>
      </w:r>
      <w:r>
        <w:rPr>
          <w:color w:val="000000" w:themeColor="text1"/>
        </w:rPr>
        <w:t xml:space="preserve"> ,ABS</w:t>
      </w:r>
      <w:proofErr w:type="gramEnd"/>
      <w:r>
        <w:rPr>
          <w:color w:val="000000" w:themeColor="text1"/>
        </w:rPr>
        <w:t xml:space="preserve"> 2 mm na všech hranách. Konstrukce stolu bude mít stavitelné </w:t>
      </w:r>
      <w:proofErr w:type="gramStart"/>
      <w:r>
        <w:rPr>
          <w:color w:val="000000" w:themeColor="text1"/>
        </w:rPr>
        <w:t>nožky .</w:t>
      </w:r>
      <w:r w:rsidR="006B3901">
        <w:rPr>
          <w:color w:val="000000" w:themeColor="text1"/>
        </w:rPr>
        <w:t>Součástí</w:t>
      </w:r>
      <w:proofErr w:type="gramEnd"/>
      <w:r w:rsidR="006B3901">
        <w:rPr>
          <w:color w:val="000000" w:themeColor="text1"/>
        </w:rPr>
        <w:t xml:space="preserve"> stolu je zvýšený předělový pult š2022v1050hl200 vyrobený z </w:t>
      </w:r>
      <w:proofErr w:type="spellStart"/>
      <w:r w:rsidR="006B3901">
        <w:rPr>
          <w:color w:val="000000" w:themeColor="text1"/>
        </w:rPr>
        <w:t>laminatové</w:t>
      </w:r>
      <w:proofErr w:type="spellEnd"/>
      <w:r w:rsidR="006B3901">
        <w:rPr>
          <w:color w:val="000000" w:themeColor="text1"/>
        </w:rPr>
        <w:t xml:space="preserve"> dřevotřísky v dekoru buk je plošně slepená na min tl.36mm,na všech hranách ABS 2 mm.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</w:t>
      </w:r>
      <w:r w:rsidR="006B3901">
        <w:rPr>
          <w:color w:val="000000" w:themeColor="text1"/>
        </w:rPr>
        <w:t xml:space="preserve">1x </w:t>
      </w:r>
      <w:r w:rsidR="00EA21EF">
        <w:rPr>
          <w:color w:val="000000" w:themeColor="text1"/>
        </w:rPr>
        <w:t xml:space="preserve">kontejner </w:t>
      </w:r>
      <w:r w:rsidR="006B3901">
        <w:rPr>
          <w:color w:val="000000" w:themeColor="text1"/>
        </w:rPr>
        <w:t xml:space="preserve">s centrálním zámkem </w:t>
      </w:r>
      <w:r w:rsidR="00EA21EF">
        <w:rPr>
          <w:color w:val="000000" w:themeColor="text1"/>
        </w:rPr>
        <w:t>se 4-mi ks šuplíků š450/hl57</w:t>
      </w:r>
      <w:r>
        <w:rPr>
          <w:color w:val="000000" w:themeColor="text1"/>
        </w:rPr>
        <w:t>0/v714mm  a kováním vyšší třídy s dotahem včetně</w:t>
      </w:r>
      <w:r w:rsidR="006B3901">
        <w:rPr>
          <w:color w:val="000000" w:themeColor="text1"/>
        </w:rPr>
        <w:t xml:space="preserve"> 1 ks skříňky s dveřmi a zámkem  s plastovou šedou roletou</w:t>
      </w:r>
      <w:r>
        <w:rPr>
          <w:color w:val="000000" w:themeColor="text1"/>
        </w:rPr>
        <w:t xml:space="preserve"> se zámkem</w:t>
      </w:r>
      <w:r w:rsidR="006B3901">
        <w:rPr>
          <w:color w:val="000000" w:themeColor="text1"/>
        </w:rPr>
        <w:t xml:space="preserve"> š600/hl570/v714mm  </w:t>
      </w:r>
      <w:r>
        <w:rPr>
          <w:color w:val="000000" w:themeColor="text1"/>
        </w:rPr>
        <w:t>. Dále je pod stolem  skříňk</w:t>
      </w:r>
      <w:r w:rsidR="006B3901">
        <w:rPr>
          <w:color w:val="000000" w:themeColor="text1"/>
        </w:rPr>
        <w:t>a na elektroinstalaci š200/hl570</w:t>
      </w:r>
      <w:r>
        <w:rPr>
          <w:color w:val="000000" w:themeColor="text1"/>
        </w:rPr>
        <w:t>/v714mm a</w:t>
      </w:r>
      <w:r w:rsidR="006B3901">
        <w:rPr>
          <w:color w:val="000000" w:themeColor="text1"/>
        </w:rPr>
        <w:t xml:space="preserve"> 1x </w:t>
      </w:r>
      <w:r>
        <w:rPr>
          <w:color w:val="000000" w:themeColor="text1"/>
        </w:rPr>
        <w:t xml:space="preserve"> vozík na PC s </w:t>
      </w:r>
      <w:proofErr w:type="spellStart"/>
      <w:r>
        <w:rPr>
          <w:color w:val="000000" w:themeColor="text1"/>
        </w:rPr>
        <w:t>kolečkami</w:t>
      </w:r>
      <w:proofErr w:type="spellEnd"/>
      <w:r>
        <w:rPr>
          <w:color w:val="000000" w:themeColor="text1"/>
        </w:rPr>
        <w:t xml:space="preserve"> š</w:t>
      </w:r>
      <w:r w:rsidR="000B6C71">
        <w:rPr>
          <w:color w:val="000000" w:themeColor="text1"/>
        </w:rPr>
        <w:t>.</w:t>
      </w:r>
      <w:r>
        <w:rPr>
          <w:color w:val="000000" w:themeColor="text1"/>
        </w:rPr>
        <w:t>250xhl500v80 .Na všech hranách ABS 2 mm. Kontejner a skříňky musí být vyrobeny z laminátové d</w:t>
      </w:r>
      <w:r w:rsidR="006B3901">
        <w:rPr>
          <w:color w:val="000000" w:themeColor="text1"/>
        </w:rPr>
        <w:t xml:space="preserve">řevotřísky </w:t>
      </w:r>
      <w:proofErr w:type="gramStart"/>
      <w:r w:rsidR="006B3901">
        <w:rPr>
          <w:color w:val="000000" w:themeColor="text1"/>
        </w:rPr>
        <w:t>tl.18</w:t>
      </w:r>
      <w:proofErr w:type="gramEnd"/>
      <w:r w:rsidR="006B3901">
        <w:rPr>
          <w:color w:val="000000" w:themeColor="text1"/>
        </w:rPr>
        <w:t xml:space="preserve"> mm dekor buk</w:t>
      </w:r>
      <w:r>
        <w:rPr>
          <w:color w:val="000000" w:themeColor="text1"/>
        </w:rPr>
        <w:t xml:space="preserve"> v</w:t>
      </w:r>
      <w:r w:rsidR="006B3901">
        <w:rPr>
          <w:color w:val="000000" w:themeColor="text1"/>
        </w:rPr>
        <w:t xml:space="preserve"> kombinaci s oranžovou a </w:t>
      </w:r>
      <w:proofErr w:type="spellStart"/>
      <w:r w:rsidR="006B3901">
        <w:rPr>
          <w:color w:val="000000" w:themeColor="text1"/>
        </w:rPr>
        <w:t>modrou</w:t>
      </w:r>
      <w:r>
        <w:rPr>
          <w:color w:val="000000" w:themeColor="text1"/>
        </w:rPr>
        <w:t>,ABS</w:t>
      </w:r>
      <w:proofErr w:type="spellEnd"/>
      <w:r>
        <w:rPr>
          <w:color w:val="000000" w:themeColor="text1"/>
        </w:rPr>
        <w:t xml:space="preserve"> 2 mm na všech hranách. Kontejner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</w:t>
      </w:r>
    </w:p>
    <w:p w:rsidR="002308A9" w:rsidRDefault="002308A9" w:rsidP="002308A9">
      <w:pPr>
        <w:spacing w:line="240" w:lineRule="auto"/>
        <w:outlineLvl w:val="0"/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</w:p>
    <w:p w:rsidR="002308A9" w:rsidRDefault="002308A9" w:rsidP="002308A9">
      <w:pPr>
        <w:spacing w:line="240" w:lineRule="auto"/>
        <w:outlineLvl w:val="0"/>
        <w:rPr>
          <w:szCs w:val="20"/>
        </w:rPr>
      </w:pPr>
    </w:p>
    <w:p w:rsidR="002308A9" w:rsidRDefault="002308A9" w:rsidP="002308A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79532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" o:spid="_x0000_s1029" type="#_x0000_t202" style="position:absolute;left:0;text-align:left;margin-left:359.65pt;margin-top:1.65pt;width:88.5pt;height:21.75pt;z-index:25379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tBrgIAAFE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W6RrQa4CAABR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635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" o:spid="_x0000_s1030" type="#_x0000_t202" style="position:absolute;left:0;text-align:left;margin-left:359.65pt;margin-top:23.4pt;width:88.5pt;height:33pt;z-index:25379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1ZrgIAAFE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Rh39Wa4CAABR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9737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ovský  stůl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(imobilní žák)</w:t>
                            </w:r>
                          </w:p>
                          <w:p w:rsidR="00623FF8" w:rsidRDefault="00623FF8" w:rsidP="002308A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31" type="#_x0000_t202" style="position:absolute;left:0;text-align:left;margin-left:-1.1pt;margin-top:1.65pt;width:354.65pt;height:21.75pt;z-index:25379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R2AEca8CAABR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ovský  stůl 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(imobilní žák)</w:t>
                      </w:r>
                    </w:p>
                    <w:p w:rsidR="00623FF8" w:rsidRDefault="00623FF8" w:rsidP="002308A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08A9" w:rsidRDefault="002308A9" w:rsidP="002308A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6B3901">
        <w:rPr>
          <w:b/>
          <w:color w:val="000000" w:themeColor="text1"/>
        </w:rPr>
        <w:t>š.1500/hl. 61</w:t>
      </w:r>
      <w:r>
        <w:rPr>
          <w:b/>
          <w:color w:val="000000" w:themeColor="text1"/>
        </w:rPr>
        <w:t xml:space="preserve">8 /v.750mm                                     POČET KS   </w:t>
      </w:r>
      <w:r w:rsidR="006B3901">
        <w:rPr>
          <w:b/>
          <w:color w:val="000000" w:themeColor="text1"/>
          <w:sz w:val="36"/>
          <w:szCs w:val="36"/>
        </w:rPr>
        <w:t>1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6B3901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s 2</w:t>
      </w:r>
      <w:r w:rsidR="002308A9">
        <w:rPr>
          <w:color w:val="000000" w:themeColor="text1"/>
        </w:rPr>
        <w:t xml:space="preserve"> ks výsuvu na klávesnici na kuličkovém po</w:t>
      </w:r>
      <w:r w:rsidR="00061A45">
        <w:rPr>
          <w:color w:val="000000" w:themeColor="text1"/>
        </w:rPr>
        <w:t>jezdu musí být vyrobená z laminá</w:t>
      </w:r>
      <w:r>
        <w:rPr>
          <w:color w:val="000000" w:themeColor="text1"/>
        </w:rPr>
        <w:t>tové dřevotřísky v dekoru buk  tl.25</w:t>
      </w:r>
      <w:r w:rsidR="002308A9">
        <w:rPr>
          <w:color w:val="000000" w:themeColor="text1"/>
        </w:rPr>
        <w:t xml:space="preserve">mm. Stolová deska musí mít </w:t>
      </w:r>
      <w:proofErr w:type="gramStart"/>
      <w:r w:rsidR="002308A9">
        <w:rPr>
          <w:color w:val="000000" w:themeColor="text1"/>
        </w:rPr>
        <w:t>osazena</w:t>
      </w:r>
      <w:r>
        <w:rPr>
          <w:color w:val="000000" w:themeColor="text1"/>
        </w:rPr>
        <w:t xml:space="preserve"> </w:t>
      </w:r>
      <w:r w:rsidR="002308A9">
        <w:rPr>
          <w:color w:val="000000" w:themeColor="text1"/>
        </w:rPr>
        <w:t>.Na</w:t>
      </w:r>
      <w:proofErr w:type="gramEnd"/>
      <w:r w:rsidR="002308A9">
        <w:rPr>
          <w:color w:val="000000" w:themeColor="text1"/>
        </w:rPr>
        <w:t xml:space="preserve"> nohách stolu z lamina o </w:t>
      </w:r>
      <w:proofErr w:type="spellStart"/>
      <w:r w:rsidR="002308A9">
        <w:rPr>
          <w:color w:val="000000" w:themeColor="text1"/>
        </w:rPr>
        <w:t>tl</w:t>
      </w:r>
      <w:proofErr w:type="spellEnd"/>
      <w:r w:rsidR="002308A9">
        <w:rPr>
          <w:color w:val="000000" w:themeColor="text1"/>
        </w:rPr>
        <w:t>. 18mm rektifikační  rohové plastové návleky černé barvy</w:t>
      </w:r>
      <w:r>
        <w:rPr>
          <w:color w:val="000000" w:themeColor="text1"/>
        </w:rPr>
        <w:t xml:space="preserve"> + sada kotví</w:t>
      </w:r>
      <w:r w:rsidR="00061A45">
        <w:rPr>
          <w:color w:val="000000" w:themeColor="text1"/>
        </w:rPr>
        <w:t>cí</w:t>
      </w:r>
      <w:r>
        <w:rPr>
          <w:color w:val="000000" w:themeColor="text1"/>
        </w:rPr>
        <w:t>ch úhelníků s drážkou na kotvení stolů v sestavě do podlahy učebny</w:t>
      </w:r>
      <w:r w:rsidR="002308A9">
        <w:rPr>
          <w:color w:val="000000" w:themeColor="text1"/>
        </w:rPr>
        <w:t>.</w:t>
      </w:r>
      <w:r w:rsidR="00061A45">
        <w:rPr>
          <w:color w:val="000000" w:themeColor="text1"/>
        </w:rPr>
        <w:t xml:space="preserve"> </w:t>
      </w:r>
      <w:r w:rsidR="002308A9">
        <w:rPr>
          <w:color w:val="000000" w:themeColor="text1"/>
        </w:rPr>
        <w:t>Stolov</w:t>
      </w:r>
      <w:r>
        <w:rPr>
          <w:color w:val="000000" w:themeColor="text1"/>
        </w:rPr>
        <w:t>á deska má zvýšené čelo z buku</w:t>
      </w:r>
      <w:r w:rsidR="002308A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modro- oranžových.</w:t>
      </w:r>
      <w:r w:rsidR="00061A45">
        <w:rPr>
          <w:color w:val="000000" w:themeColor="text1"/>
        </w:rPr>
        <w:t xml:space="preserve"> </w:t>
      </w:r>
      <w:r>
        <w:rPr>
          <w:color w:val="000000" w:themeColor="text1"/>
        </w:rPr>
        <w:t>Součásti stolu pro 2 žáky je kabelový prostor</w:t>
      </w:r>
      <w:r w:rsidR="00061A45">
        <w:rPr>
          <w:color w:val="000000" w:themeColor="text1"/>
        </w:rPr>
        <w:t xml:space="preserve"> </w:t>
      </w:r>
      <w:r>
        <w:rPr>
          <w:color w:val="000000" w:themeColor="text1"/>
        </w:rPr>
        <w:t>s odnímatelnou spodní krycí deskou</w:t>
      </w:r>
      <w:r w:rsidR="002308A9">
        <w:rPr>
          <w:color w:val="000000" w:themeColor="text1"/>
        </w:rPr>
        <w:t xml:space="preserve"> na vedení médií s osazením </w:t>
      </w:r>
      <w:r w:rsidR="00061A45">
        <w:rPr>
          <w:color w:val="000000" w:themeColor="text1"/>
        </w:rPr>
        <w:t xml:space="preserve">2ks </w:t>
      </w:r>
      <w:r w:rsidR="002308A9">
        <w:rPr>
          <w:color w:val="000000" w:themeColor="text1"/>
        </w:rPr>
        <w:t xml:space="preserve">datových zásuvek a </w:t>
      </w:r>
      <w:r w:rsidR="00061A45">
        <w:rPr>
          <w:color w:val="000000" w:themeColor="text1"/>
        </w:rPr>
        <w:t xml:space="preserve">2ks </w:t>
      </w:r>
      <w:proofErr w:type="spellStart"/>
      <w:r w:rsidR="00061A45">
        <w:rPr>
          <w:color w:val="000000" w:themeColor="text1"/>
        </w:rPr>
        <w:t>dvoj</w:t>
      </w:r>
      <w:r w:rsidR="002308A9">
        <w:rPr>
          <w:color w:val="000000" w:themeColor="text1"/>
        </w:rPr>
        <w:t>zásuvek</w:t>
      </w:r>
      <w:proofErr w:type="spellEnd"/>
      <w:r w:rsidR="002308A9">
        <w:rPr>
          <w:color w:val="000000" w:themeColor="text1"/>
        </w:rPr>
        <w:t xml:space="preserve"> 230V(elektroinstalace - dodávka interiéru).</w:t>
      </w:r>
    </w:p>
    <w:p w:rsidR="002308A9" w:rsidRDefault="002308A9" w:rsidP="002308A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3B783A" w:rsidRDefault="003B783A" w:rsidP="003B783A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outlineLvl w:val="0"/>
        <w:rPr>
          <w:szCs w:val="20"/>
        </w:rPr>
      </w:pPr>
    </w:p>
    <w:p w:rsidR="00061A45" w:rsidRDefault="00061A45" w:rsidP="00061A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072832" behindDoc="0" locked="0" layoutInCell="1" allowOverlap="1" wp14:anchorId="382815CD" wp14:editId="74D918D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815CD" id="Textové pole 5" o:spid="_x0000_s1032" type="#_x0000_t202" style="position:absolute;left:0;text-align:left;margin-left:359.65pt;margin-top:1.65pt;width:88.5pt;height:21.75pt;z-index:25407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bGrwIAAFE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EPOFsavAgAAUQ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3856" behindDoc="0" locked="0" layoutInCell="1" allowOverlap="1" wp14:anchorId="479BA363" wp14:editId="38D7E35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BA363" id="Textové pole 6" o:spid="_x0000_s1033" type="#_x0000_t202" style="position:absolute;left:0;text-align:left;margin-left:359.65pt;margin-top:23.4pt;width:88.5pt;height:33pt;z-index:25407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G4rgIAAFEFAAAOAAAAZHJzL2Uyb0RvYy54bWysVFuO2yAU/a/UPSD+M37UedgaZzSPpqo0&#10;fUgzXQC2sY2KgQKJPR11QV1HN9YLJGn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9JahuK4CAABR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623FF8" w:rsidRDefault="00623FF8" w:rsidP="00061A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4880" behindDoc="0" locked="0" layoutInCell="1" allowOverlap="1" wp14:anchorId="4D3A0475" wp14:editId="45C9D3A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 stůl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trojmístný </w:t>
                            </w:r>
                          </w:p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A0475" id="Textové pole 7" o:spid="_x0000_s1034" type="#_x0000_t202" style="position:absolute;left:0;text-align:left;margin-left:-1.1pt;margin-top:1.65pt;width:354.65pt;height:21.75pt;z-index:25407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qdrwIAAFE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8iqana8CAABR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 stůl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trojmístný </w:t>
                      </w:r>
                    </w:p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1A45" w:rsidRDefault="00061A45" w:rsidP="00061A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š.1800/hl. 618 /v.750mm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s 3 ks výsuvu na klávesnici na kuličkovém pojezdu musí být vyrobená z laminátové dřevotřísky v dekoru buk  tl.25mm. Stolová deska musí mít </w:t>
      </w:r>
      <w:proofErr w:type="gramStart"/>
      <w:r>
        <w:rPr>
          <w:color w:val="000000" w:themeColor="text1"/>
        </w:rPr>
        <w:t>osazena . Na</w:t>
      </w:r>
      <w:proofErr w:type="gram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barvy + sada </w:t>
      </w:r>
      <w:proofErr w:type="spellStart"/>
      <w:r>
        <w:rPr>
          <w:color w:val="000000" w:themeColor="text1"/>
        </w:rPr>
        <w:t>kotvícíh</w:t>
      </w:r>
      <w:proofErr w:type="spellEnd"/>
      <w:r>
        <w:rPr>
          <w:color w:val="000000" w:themeColor="text1"/>
        </w:rPr>
        <w:t xml:space="preserve"> úhelníků s drážkou na kotvení stolů v sestavě do podlahy učebny. Stolová deska má zvýšené čelo z buku a 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modro- oranžových. Součásti stolu pro 3 žáky je kabelový prostor s odnímatelnou spodní krycí deskou na vedení médií s osazením 3 ks datových zásuvek a 3ks </w:t>
      </w:r>
      <w:proofErr w:type="spellStart"/>
      <w:r>
        <w:rPr>
          <w:color w:val="000000" w:themeColor="text1"/>
        </w:rPr>
        <w:t>dvojzásuvek</w:t>
      </w:r>
      <w:proofErr w:type="spellEnd"/>
      <w:r>
        <w:rPr>
          <w:color w:val="000000" w:themeColor="text1"/>
        </w:rPr>
        <w:t xml:space="preserve"> 230V(elektroinstalace - dodávka interiéru).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</w:p>
    <w:p w:rsidR="00061A45" w:rsidRDefault="00061A45" w:rsidP="00061A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76928" behindDoc="0" locked="0" layoutInCell="1" allowOverlap="1" wp14:anchorId="1745D4DE" wp14:editId="6D04116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4" name="Textové po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5D4DE" id="Textové pole 34" o:spid="_x0000_s1035" type="#_x0000_t202" style="position:absolute;left:0;text-align:left;margin-left:359.65pt;margin-top:1.65pt;width:88.5pt;height:21.75pt;z-index:25407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RG+rwIAAFM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Flhp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s1P3qyks0TuElLOGzwBbxEMOil&#10;/oLRCLe6xObzjmiKEX8jwJF5kmXuGfCTbL5MYaLPM9V5hogaoEpsMQrDWxuejp3SrOuhUnCIkNfg&#10;4pZ5gzm7h66AiZvAzfWcDq+MexrO537Vr7dw8x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PmFEb6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7952" behindDoc="0" locked="0" layoutInCell="1" allowOverlap="1" wp14:anchorId="501C8491" wp14:editId="71169B1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5" name="Textové po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C8491" id="Textové pole 35" o:spid="_x0000_s1036" type="#_x0000_t202" style="position:absolute;left:0;text-align:left;margin-left:359.65pt;margin-top:23.4pt;width:88.5pt;height:33pt;z-index:25407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IeJu1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061A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78976" behindDoc="0" locked="0" layoutInCell="1" allowOverlap="1" wp14:anchorId="0B48E18E" wp14:editId="0601C58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6" name="Textové po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 stůl</w:t>
                            </w:r>
                            <w:r w:rsidR="0055128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dvoumístný</w:t>
                            </w:r>
                          </w:p>
                          <w:p w:rsidR="00623FF8" w:rsidRDefault="00623FF8" w:rsidP="00061A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8E18E" id="Textové pole 36" o:spid="_x0000_s1037" type="#_x0000_t202" style="position:absolute;left:0;text-align:left;margin-left:-1.1pt;margin-top:1.65pt;width:354.65pt;height:21.75pt;z-index:25407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ANFFL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 stůl</w:t>
                      </w:r>
                      <w:r w:rsidR="0055128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dvoumístný</w:t>
                      </w:r>
                    </w:p>
                    <w:p w:rsidR="00623FF8" w:rsidRDefault="00623FF8" w:rsidP="00061A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1A45" w:rsidRDefault="00061A45" w:rsidP="00061A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š.1200/hl. 618 /v.750mm                                     POČET KS   </w:t>
      </w:r>
      <w:r>
        <w:rPr>
          <w:b/>
          <w:color w:val="000000" w:themeColor="text1"/>
          <w:sz w:val="36"/>
          <w:szCs w:val="36"/>
        </w:rPr>
        <w:t>6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s 2 ks výsuvu na klávesnici na kuličkovém pojezdu musí být vyrobená z laminátové dřevotřísky v dekoru buk  tl.25mm. Stolová deska musí mít </w:t>
      </w:r>
      <w:proofErr w:type="gramStart"/>
      <w:r>
        <w:rPr>
          <w:color w:val="000000" w:themeColor="text1"/>
        </w:rPr>
        <w:t>osazena . Na</w:t>
      </w:r>
      <w:proofErr w:type="gram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barvy + sada </w:t>
      </w:r>
      <w:proofErr w:type="spellStart"/>
      <w:r>
        <w:rPr>
          <w:color w:val="000000" w:themeColor="text1"/>
        </w:rPr>
        <w:t>kotvícíh</w:t>
      </w:r>
      <w:proofErr w:type="spellEnd"/>
      <w:r>
        <w:rPr>
          <w:color w:val="000000" w:themeColor="text1"/>
        </w:rPr>
        <w:t xml:space="preserve"> úhelníků s drážkou na kotvení stolů v sestavě do podlahy učebny. Stolová deska má zvýšené čelo z buku a 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modro- oranžových. Součásti stolu pro 2 žáky je kabelový prostor s odnímatelnou spodní krycí deskou na vedení médií s osazením 2 ks datových zásuvek a 2ks </w:t>
      </w:r>
      <w:proofErr w:type="spellStart"/>
      <w:r>
        <w:rPr>
          <w:color w:val="000000" w:themeColor="text1"/>
        </w:rPr>
        <w:t>dvojzásuvek</w:t>
      </w:r>
      <w:proofErr w:type="spellEnd"/>
      <w:r>
        <w:rPr>
          <w:color w:val="000000" w:themeColor="text1"/>
        </w:rPr>
        <w:t xml:space="preserve"> 230V(elektroinstalace - dodávka interiéru).</w:t>
      </w:r>
    </w:p>
    <w:p w:rsidR="00061A45" w:rsidRDefault="00061A45" w:rsidP="00061A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stolu(k lavici)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2048" behindDoc="0" locked="0" layoutInCell="1" allowOverlap="1" wp14:anchorId="5F774BB9" wp14:editId="7EA0E0E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1" name="Textové po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74BB9" id="Textové pole 41" o:spid="_x0000_s1038" type="#_x0000_t202" style="position:absolute;left:0;text-align:left;margin-left:359.65pt;margin-top:1.65pt;width:88.5pt;height:21.75pt;z-index:25408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H4HrOO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3072" behindDoc="0" locked="0" layoutInCell="1" allowOverlap="1" wp14:anchorId="7CE00E6C" wp14:editId="3A963AA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2" name="Textové po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00E6C" id="Textové pole 42" o:spid="_x0000_s1039" type="#_x0000_t202" style="position:absolute;left:0;text-align:left;margin-left:-1.1pt;margin-top:1.65pt;width:354.65pt;height:21.75pt;z-index:25408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jisg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Z6JI4rICAABU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1024" behindDoc="0" locked="0" layoutInCell="1" allowOverlap="1" wp14:anchorId="3054BE0F" wp14:editId="3E0C116D">
                <wp:simplePos x="0" y="0"/>
                <wp:positionH relativeFrom="column">
                  <wp:posOffset>4585970</wp:posOffset>
                </wp:positionH>
                <wp:positionV relativeFrom="paragraph">
                  <wp:posOffset>29845</wp:posOffset>
                </wp:positionV>
                <wp:extent cx="1123950" cy="561975"/>
                <wp:effectExtent l="0" t="0" r="0" b="9525"/>
                <wp:wrapNone/>
                <wp:docPr id="43" name="Textové po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BE0F" id="Textové pole 43" o:spid="_x0000_s1040" type="#_x0000_t202" style="position:absolute;margin-left:361.1pt;margin-top:2.35pt;width:88.5pt;height:44.25pt;z-index:25408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qOTsQIAAFQ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</w:rPr>
        <w:t xml:space="preserve">Rozměr:  </w:t>
      </w:r>
      <w:proofErr w:type="gramStart"/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š.450</w:t>
      </w:r>
      <w:proofErr w:type="gramEnd"/>
      <w:r>
        <w:rPr>
          <w:b/>
          <w:color w:val="000000" w:themeColor="text1"/>
        </w:rPr>
        <w:t xml:space="preserve"> hl.570 v.860mm</w:t>
      </w:r>
      <w:r w:rsidR="000B6C71">
        <w:rPr>
          <w:b/>
          <w:color w:val="000000" w:themeColor="text1"/>
        </w:rPr>
        <w:tab/>
      </w:r>
      <w:r w:rsidR="000B6C71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 </w:t>
      </w:r>
      <w:r>
        <w:rPr>
          <w:b/>
          <w:color w:val="000000" w:themeColor="text1"/>
          <w:sz w:val="36"/>
          <w:szCs w:val="36"/>
        </w:rPr>
        <w:t>20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Plastová oranžová </w:t>
      </w:r>
      <w:proofErr w:type="spellStart"/>
      <w:proofErr w:type="gramStart"/>
      <w:r>
        <w:rPr>
          <w:color w:val="000000" w:themeColor="text1"/>
        </w:rPr>
        <w:t>skořepina,zadní</w:t>
      </w:r>
      <w:proofErr w:type="spellEnd"/>
      <w:proofErr w:type="gramEnd"/>
      <w:r>
        <w:rPr>
          <w:color w:val="000000" w:themeColor="text1"/>
        </w:rPr>
        <w:t xml:space="preserve"> část </w:t>
      </w:r>
      <w:proofErr w:type="spellStart"/>
      <w:r>
        <w:rPr>
          <w:color w:val="000000" w:themeColor="text1"/>
        </w:rPr>
        <w:t>perforovaná,plynový</w:t>
      </w:r>
      <w:proofErr w:type="spellEnd"/>
      <w:r>
        <w:rPr>
          <w:color w:val="000000" w:themeColor="text1"/>
        </w:rPr>
        <w:t xml:space="preserve"> píst na černém nylonovém </w:t>
      </w:r>
      <w:proofErr w:type="spellStart"/>
      <w:r>
        <w:rPr>
          <w:color w:val="000000" w:themeColor="text1"/>
        </w:rPr>
        <w:t>kříží,kluzáky,nosnost</w:t>
      </w:r>
      <w:proofErr w:type="spellEnd"/>
      <w:r w:rsidR="0063121F">
        <w:rPr>
          <w:color w:val="000000" w:themeColor="text1"/>
        </w:rPr>
        <w:t xml:space="preserve"> min.</w:t>
      </w:r>
      <w:r>
        <w:rPr>
          <w:color w:val="000000" w:themeColor="text1"/>
        </w:rPr>
        <w:t xml:space="preserve"> 120 kg.</w:t>
      </w:r>
    </w:p>
    <w:p w:rsidR="00DA6BE0" w:rsidRDefault="00DA6BE0" w:rsidP="00DA6BE0">
      <w:pPr>
        <w:spacing w:line="240" w:lineRule="auto"/>
        <w:outlineLvl w:val="0"/>
        <w:rPr>
          <w:b/>
          <w:noProof/>
          <w:color w:val="000000" w:themeColor="text1"/>
          <w:sz w:val="36"/>
          <w:szCs w:val="36"/>
        </w:rPr>
      </w:pPr>
    </w:p>
    <w:p w:rsidR="00DA6BE0" w:rsidRDefault="00DA6BE0" w:rsidP="00DA6BE0">
      <w:pPr>
        <w:spacing w:line="240" w:lineRule="auto"/>
        <w:jc w:val="center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lastRenderedPageBreak/>
        <w:drawing>
          <wp:inline distT="0" distB="0" distL="0" distR="0" wp14:anchorId="7005637A" wp14:editId="19C63A35">
            <wp:extent cx="2571750" cy="1924050"/>
            <wp:effectExtent l="0" t="0" r="0" b="0"/>
            <wp:docPr id="44" name="Obrázek 44" descr="2013-12-20 14.24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9" descr="2013-12-20 14.24.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71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85120" behindDoc="0" locked="0" layoutInCell="1" allowOverlap="1" wp14:anchorId="42E276CE" wp14:editId="04F49EE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" name="Textové po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276CE" id="Textové pole 45" o:spid="_x0000_s1041" type="#_x0000_t202" style="position:absolute;left:0;text-align:left;margin-left:359.65pt;margin-top:1.65pt;width:88.5pt;height:21.75pt;z-index:25408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sN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QvTsN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6144" behindDoc="0" locked="0" layoutInCell="1" allowOverlap="1" wp14:anchorId="37816E4B" wp14:editId="7B7113A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6" name="Textové po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16E4B" id="Textové pole 46" o:spid="_x0000_s1042" type="#_x0000_t202" style="position:absolute;left:0;text-align:left;margin-left:359.65pt;margin-top:23.4pt;width:88.5pt;height:33pt;z-index:25408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uEsA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F+YuE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87168" behindDoc="0" locked="0" layoutInCell="1" allowOverlap="1" wp14:anchorId="3C0CCB49" wp14:editId="51DF77A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7" name="Textové po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CCB49" id="Textové pole 47" o:spid="_x0000_s1043" type="#_x0000_t202" style="position:absolute;left:0;text-align:left;margin-left:-1.1pt;margin-top:1.65pt;width:354.65pt;height:21.75pt;z-index:25408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h6V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W2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a3IyZS3bJ7CTlnDb4BloRTAY&#10;pP6C0QTPusLm845oihF/I8CSRZJlrg/4SZavUpjo85X6fIWIBqAqbDEKw1sbesdOadYPkClYRMhr&#10;sHHHvMOc30NVQMVN4Ol6Uoc243rD+dzv+tUM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EsaHpW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Otočná židle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Pr="0029225C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:  </w:t>
      </w:r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š.670/</w:t>
      </w:r>
      <w:proofErr w:type="spellStart"/>
      <w:r w:rsidR="0029225C">
        <w:rPr>
          <w:b/>
          <w:color w:val="000000" w:themeColor="text1"/>
        </w:rPr>
        <w:t>v.opěr</w:t>
      </w:r>
      <w:proofErr w:type="spellEnd"/>
      <w:r w:rsidR="0029225C">
        <w:rPr>
          <w:b/>
          <w:color w:val="000000" w:themeColor="text1"/>
        </w:rPr>
        <w:t xml:space="preserve">. 510-580/v.sedu440-550 </w:t>
      </w:r>
      <w:r w:rsidR="000B6C71">
        <w:rPr>
          <w:b/>
          <w:color w:val="000000" w:themeColor="text1"/>
        </w:rPr>
        <w:tab/>
      </w:r>
      <w:r w:rsidR="0029225C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DA6BE0" w:rsidRDefault="00DA6BE0" w:rsidP="00DA6BE0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100.000 zátěžových otáček, BS EN 1021-1, BS EN 1021-2, BS EN 7176, stálost na světle č.6, , gramáž min. 250 g/m2.</w:t>
      </w:r>
    </w:p>
    <w:p w:rsidR="00DA6BE0" w:rsidRDefault="00DA6BE0" w:rsidP="00DA6BE0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DA6BE0" w:rsidRDefault="00DA6BE0" w:rsidP="00DA6BE0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DA6BE0" w:rsidRDefault="00DA6BE0" w:rsidP="00DA6BE0">
      <w:pPr>
        <w:jc w:val="both"/>
      </w:pPr>
      <w:r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DA6BE0" w:rsidRPr="00DA6BE0" w:rsidRDefault="00DA6BE0" w:rsidP="00DA6BE0">
      <w:pPr>
        <w:jc w:val="both"/>
      </w:pP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0B6C71" w:rsidRDefault="000B6C71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089216" behindDoc="0" locked="0" layoutInCell="1" allowOverlap="1" wp14:anchorId="6CADBBE6" wp14:editId="600E61F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" name="Textové po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DBBE6" id="Textové pole 48" o:spid="_x0000_s1044" type="#_x0000_t202" style="position:absolute;left:0;text-align:left;margin-left:359.65pt;margin-top:1.65pt;width:88.5pt;height:21.75pt;z-index:25408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qX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kz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ycmUFTSPaCcNeNpoDHyKcNCD&#10;/kLJhNe6pObzlmlOiXyj0JJ5kmXuHfCTbL5McaLPM9V5hqkaoUpqKQnDGxveju2oRddjpWARBS/R&#10;xq3wDnN+D10hFTfBq+tJHZ4Z9zacz/2qX4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ClGqX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0240" behindDoc="0" locked="0" layoutInCell="1" allowOverlap="1" wp14:anchorId="22D0FA81" wp14:editId="4626DC1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" name="Textové po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FA81" id="Textové pole 49" o:spid="_x0000_s1045" type="#_x0000_t202" style="position:absolute;left:0;text-align:left;margin-left:359.65pt;margin-top:23.4pt;width:88.5pt;height:33pt;z-index:25409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B7zrw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BDkHvO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1264" behindDoc="0" locked="0" layoutInCell="1" allowOverlap="1" wp14:anchorId="5BD52A4D" wp14:editId="1BC4B9A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" name="Textové po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Vysoká skříň s dveřmi a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prosklením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52A4D" id="Textové pole 50" o:spid="_x0000_s1046" type="#_x0000_t202" style="position:absolute;left:0;text-align:left;margin-left:-1.1pt;margin-top:1.65pt;width:354.65pt;height:21.75pt;z-index:25409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TJ7rwIAAFQ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vjkye68CAABU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Vysoká skříň s dveřmi a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prosklením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š.600</w:t>
      </w:r>
      <w:proofErr w:type="gramEnd"/>
      <w:r>
        <w:rPr>
          <w:b/>
          <w:color w:val="000000" w:themeColor="text1"/>
        </w:rPr>
        <w:t xml:space="preserve"> hl.370 v.1950mm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v dekoru buk v kombinaci s modrou a </w:t>
      </w:r>
      <w:proofErr w:type="gramStart"/>
      <w:r>
        <w:rPr>
          <w:color w:val="000000" w:themeColor="text1"/>
        </w:rPr>
        <w:t>oranžovou ,ABS</w:t>
      </w:r>
      <w:proofErr w:type="gramEnd"/>
      <w:r>
        <w:rPr>
          <w:color w:val="000000" w:themeColor="text1"/>
        </w:rPr>
        <w:t xml:space="preserve">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</w:t>
      </w:r>
      <w:proofErr w:type="spellStart"/>
      <w:r>
        <w:rPr>
          <w:color w:val="000000" w:themeColor="text1"/>
        </w:rPr>
        <w:t>dělení:spodní</w:t>
      </w:r>
      <w:proofErr w:type="spellEnd"/>
      <w:r>
        <w:rPr>
          <w:color w:val="000000" w:themeColor="text1"/>
        </w:rPr>
        <w:t xml:space="preserve"> část 1x dvířka  a horní část 1xprosklenná  dvířka(sklo tl.5 mm ve svislých lištách) celkem se 4-mi stavitelnými  policemi 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128 mm 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 Skříňka je osazena na plastových rektifikačních nožkách v 40mm se </w:t>
      </w:r>
      <w:proofErr w:type="spellStart"/>
      <w:proofErr w:type="gramStart"/>
      <w:r>
        <w:rPr>
          <w:color w:val="000000" w:themeColor="text1"/>
        </w:rPr>
        <w:t>soklem.Veškeré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mm.Součástí</w:t>
      </w:r>
      <w:proofErr w:type="spellEnd"/>
      <w:r>
        <w:rPr>
          <w:color w:val="000000" w:themeColor="text1"/>
        </w:rPr>
        <w:t xml:space="preserve"> sestavy skříní pol.07,08 bude obvodový lem z dřevotřísky tl.18 mm s ABS hranou 2 mm.</w:t>
      </w:r>
    </w:p>
    <w:p w:rsidR="00DA6BE0" w:rsidRDefault="00DA6BE0" w:rsidP="00DA6BE0">
      <w:pPr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93312" behindDoc="0" locked="0" layoutInCell="1" allowOverlap="1" wp14:anchorId="5190A056" wp14:editId="3463E5C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1" name="Textové po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0A056" id="Textové pole 51" o:spid="_x0000_s1047" type="#_x0000_t202" style="position:absolute;left:0;text-align:left;margin-left:359.65pt;margin-top:1.65pt;width:88.5pt;height:21.75pt;z-index:25409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GEziZW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4336" behindDoc="0" locked="0" layoutInCell="1" allowOverlap="1" wp14:anchorId="7772B14C" wp14:editId="06089EA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2" name="Textové po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2B14C" id="Textové pole 52" o:spid="_x0000_s1048" type="#_x0000_t202" style="position:absolute;left:0;text-align:left;margin-left:359.65pt;margin-top:23.4pt;width:88.5pt;height:33pt;z-index:25409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zkcrwIAAFQ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LR3ORy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5360" behindDoc="0" locked="0" layoutInCell="1" allowOverlap="1" wp14:anchorId="13BC4C9C" wp14:editId="39D3B68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3" name="Textové po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C4C9C" id="Textové pole 53" o:spid="_x0000_s1049" type="#_x0000_t202" style="position:absolute;left:0;text-align:left;margin-left:-1.1pt;margin-top:1.65pt;width:354.65pt;height:21.75pt;z-index:25409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KwN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6lKwN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š.600</w:t>
      </w:r>
      <w:proofErr w:type="gramEnd"/>
      <w:r>
        <w:rPr>
          <w:b/>
          <w:color w:val="000000" w:themeColor="text1"/>
        </w:rPr>
        <w:t xml:space="preserve"> hl.370 v.500mm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dekoru </w:t>
      </w:r>
      <w:proofErr w:type="spellStart"/>
      <w:r>
        <w:rPr>
          <w:color w:val="000000" w:themeColor="text1"/>
        </w:rPr>
        <w:t>buk,ABS</w:t>
      </w:r>
      <w:proofErr w:type="spellEnd"/>
      <w:r>
        <w:rPr>
          <w:color w:val="000000" w:themeColor="text1"/>
        </w:rPr>
        <w:t xml:space="preserve"> 2 mm na všech hranách a bude mít 1x stavitelnou polici 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128 mm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chrom.Veškeré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DA6BE0" w:rsidRDefault="00DA6BE0" w:rsidP="00DA6BE0">
      <w:pPr>
        <w:jc w:val="center"/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097408" behindDoc="0" locked="0" layoutInCell="1" allowOverlap="1" wp14:anchorId="77A8537C" wp14:editId="0F97B1C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4" name="Textové po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8537C" id="Textové pole 54" o:spid="_x0000_s1050" type="#_x0000_t202" style="position:absolute;left:0;text-align:left;margin-left:359.65pt;margin-top:1.65pt;width:88.5pt;height:21.75pt;z-index:25409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oO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txSoO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8432" behindDoc="0" locked="0" layoutInCell="1" allowOverlap="1" wp14:anchorId="498B471A" wp14:editId="7F33924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5" name="Textové po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B471A" id="Textové pole 55" o:spid="_x0000_s1051" type="#_x0000_t202" style="position:absolute;left:0;text-align:left;margin-left:359.65pt;margin-top:23.4pt;width:88.5pt;height:33pt;z-index:25409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5qsAIAAFQ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/tV5q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099456" behindDoc="0" locked="0" layoutInCell="1" allowOverlap="1" wp14:anchorId="7880765A" wp14:editId="7349479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9" name="Textové po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0765A" id="Textové pole 59" o:spid="_x0000_s1052" type="#_x0000_t202" style="position:absolute;left:0;text-align:left;margin-left:-1.1pt;margin-top:1.65pt;width:354.65pt;height:21.75pt;z-index:25409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K0A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Lz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NV0eTVnL9gnspCXcNngGWhEM&#10;Bqm/YDTBs66w+bwjmmLE3wiwZJFkmesDfpLlqxQm+nylPl8hogGoCluMwvDWht6xU5r1A2QKFhHy&#10;GmzcMe8w5/dQFVBxE3i6ntShzbjecD73u341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E8K0A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A6BE0" w:rsidRPr="00005AE4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>cca</w:t>
      </w:r>
      <w:r w:rsidR="00B077B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š1850/hl.22</w:t>
      </w:r>
      <w:r w:rsidRPr="00005AE4">
        <w:rPr>
          <w:b/>
          <w:color w:val="000000" w:themeColor="text1"/>
        </w:rPr>
        <w:t>/v1000</w:t>
      </w:r>
    </w:p>
    <w:p w:rsidR="00DA6BE0" w:rsidRP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</w:t>
      </w:r>
      <w:proofErr w:type="gramStart"/>
      <w:r w:rsidRPr="00DA6BE0">
        <w:rPr>
          <w:color w:val="000000" w:themeColor="text1"/>
        </w:rPr>
        <w:t>textilií ,podklad</w:t>
      </w:r>
      <w:proofErr w:type="gramEnd"/>
      <w:r w:rsidRPr="00DA6BE0">
        <w:rPr>
          <w:color w:val="000000" w:themeColor="text1"/>
        </w:rPr>
        <w:t xml:space="preserve"> hobra 12 mm ,AL rámek eloxovaný a plastové rohy. </w:t>
      </w:r>
      <w:proofErr w:type="gramStart"/>
      <w:r>
        <w:rPr>
          <w:color w:val="000000" w:themeColor="text1"/>
        </w:rPr>
        <w:t>Dodávka :2</w:t>
      </w:r>
      <w:r w:rsidRPr="00DA6BE0">
        <w:rPr>
          <w:color w:val="000000" w:themeColor="text1"/>
        </w:rPr>
        <w:t>x</w:t>
      </w:r>
      <w:proofErr w:type="gramEnd"/>
      <w:r>
        <w:rPr>
          <w:color w:val="000000" w:themeColor="text1"/>
        </w:rPr>
        <w:t xml:space="preserve"> modrá</w:t>
      </w:r>
      <w:r w:rsidRPr="00DA6BE0">
        <w:rPr>
          <w:color w:val="000000" w:themeColor="text1"/>
        </w:rPr>
        <w:t xml:space="preserve"> nástěnka.</w:t>
      </w:r>
    </w:p>
    <w:p w:rsidR="00DA6BE0" w:rsidRDefault="00DA6BE0" w:rsidP="00DA6BE0">
      <w:pPr>
        <w:jc w:val="center"/>
        <w:outlineLvl w:val="0"/>
        <w:rPr>
          <w:b/>
          <w:sz w:val="16"/>
          <w:szCs w:val="16"/>
        </w:rPr>
      </w:pPr>
    </w:p>
    <w:p w:rsidR="00DA6BE0" w:rsidRDefault="00DA6BE0" w:rsidP="00DA6BE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01504" behindDoc="0" locked="0" layoutInCell="1" allowOverlap="1" wp14:anchorId="14436C80" wp14:editId="79A629A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60" name="Textové po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36C80" id="Textové pole 60" o:spid="_x0000_s1053" type="#_x0000_t202" style="position:absolute;left:0;text-align:left;margin-left:359.65pt;margin-top:1.65pt;width:88.5pt;height:21.75pt;z-index:25410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5tFq6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2528" behindDoc="0" locked="0" layoutInCell="1" allowOverlap="1" wp14:anchorId="76993D50" wp14:editId="6FD22F4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1" name="Textové po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93D50" id="Textové pole 61" o:spid="_x0000_s1054" type="#_x0000_t202" style="position:absolute;left:0;text-align:left;margin-left:359.65pt;margin-top:23.4pt;width:88.5pt;height:33pt;z-index:25410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KvcoMe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3552" behindDoc="0" locked="0" layoutInCell="1" allowOverlap="1" wp14:anchorId="6D6BC0EE" wp14:editId="59D54F1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62" name="Textové po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BC0EE" id="Textové pole 62" o:spid="_x0000_s1055" type="#_x0000_t202" style="position:absolute;left:0;text-align:left;margin-left:-1.1pt;margin-top:1.65pt;width:354.65pt;height:21.75pt;z-index:25410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o5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mWI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a1ocTVnL9gnspCXcNngGWhEM&#10;Bqm/YDTBs66w+bwjmmLE3wiwZJFkmesDfpLlqxQm+nylPl8hogGoCluMwvDWht6xU5r1A2QKFhHy&#10;GmzcMe8w5/dQFVBxE3i6ntShzbjecD73u341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jkGo5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Pr="00005AE4" w:rsidRDefault="00DA6BE0" w:rsidP="00DA6BE0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>cca</w:t>
      </w:r>
      <w:r w:rsidR="00B077B1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š2250/hl.22</w:t>
      </w:r>
      <w:r w:rsidRPr="00005AE4">
        <w:rPr>
          <w:b/>
          <w:color w:val="000000" w:themeColor="text1"/>
        </w:rPr>
        <w:t>/v1000</w:t>
      </w:r>
    </w:p>
    <w:p w:rsidR="00DA6BE0" w:rsidRPr="00DA6BE0" w:rsidRDefault="00DA6BE0" w:rsidP="00DA6BE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</w:t>
      </w:r>
      <w:proofErr w:type="gramStart"/>
      <w:r w:rsidRPr="00DA6BE0">
        <w:rPr>
          <w:color w:val="000000" w:themeColor="text1"/>
        </w:rPr>
        <w:t>textilií ,podklad</w:t>
      </w:r>
      <w:proofErr w:type="gramEnd"/>
      <w:r w:rsidRPr="00DA6BE0">
        <w:rPr>
          <w:color w:val="000000" w:themeColor="text1"/>
        </w:rPr>
        <w:t xml:space="preserve"> hobra 12 mm ,AL rámek eloxovaný a plastové rohy. </w:t>
      </w:r>
      <w:proofErr w:type="gramStart"/>
      <w:r>
        <w:rPr>
          <w:color w:val="000000" w:themeColor="text1"/>
        </w:rPr>
        <w:t>Dodávka :1</w:t>
      </w:r>
      <w:r w:rsidRPr="00DA6BE0">
        <w:rPr>
          <w:color w:val="000000" w:themeColor="text1"/>
        </w:rPr>
        <w:t>x</w:t>
      </w:r>
      <w:proofErr w:type="gramEnd"/>
      <w:r>
        <w:rPr>
          <w:color w:val="000000" w:themeColor="text1"/>
        </w:rPr>
        <w:t xml:space="preserve"> modrá</w:t>
      </w:r>
      <w:r w:rsidRPr="00DA6BE0">
        <w:rPr>
          <w:color w:val="000000" w:themeColor="text1"/>
        </w:rPr>
        <w:t xml:space="preserve"> nástěnka.</w:t>
      </w: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105600" behindDoc="0" locked="0" layoutInCell="1" allowOverlap="1" wp14:anchorId="47149359" wp14:editId="7B6589A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63" name="Textové po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49359" id="_x0000_t202" coordsize="21600,21600" o:spt="202" path="m,l,21600r21600,l21600,xe">
                <v:stroke joinstyle="miter"/>
                <v:path gradientshapeok="t" o:connecttype="rect"/>
              </v:shapetype>
              <v:shape id="Textové pole 63" o:spid="_x0000_s1056" type="#_x0000_t202" style="position:absolute;margin-left:361.1pt;margin-top:49.5pt;width:88.5pt;height:33pt;z-index:25410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v0sAIAAFQ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DPSav0sAIAAFQ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6624" behindDoc="0" locked="0" layoutInCell="1" allowOverlap="1" wp14:anchorId="015FDBF0" wp14:editId="5585464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56" name="Textové po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DBF0" id="Textové pole 456" o:spid="_x0000_s1057" type="#_x0000_t202" style="position:absolute;margin-left:361.1pt;margin-top:25.8pt;width:88.5pt;height:21.75pt;z-index:25410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748sgIAAFY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FcHvjyyAgAAVg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7648" behindDoc="0" locked="0" layoutInCell="1" allowOverlap="1" wp14:anchorId="74E4EAB3" wp14:editId="0D0CDE73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57" name="Textové po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4EAB3" id="Textové pole 457" o:spid="_x0000_s1058" type="#_x0000_t202" style="position:absolute;margin-left:-1.1pt;margin-top:25.8pt;width:354.65pt;height:21.75pt;z-index:25410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3kE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FnTeQS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9B7793">
        <w:rPr>
          <w:noProof/>
          <w:color w:val="000000" w:themeColor="text1"/>
        </w:rPr>
        <w:t xml:space="preserve">Součástí položky je dodávka a montáž rovaděče RUČ – viz. schéma (obecné schéma, bude upřesněno dle vybavení učebny) , rozvody elektroinstalace silnoproudých a slaboproudých rozvodů pro jednotlivé stoly a lavice vč. dodávky kabelů, dodávka a montáž zásuvek na nábytku, revizní zpráva. 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14816" behindDoc="0" locked="0" layoutInCell="1" allowOverlap="1" wp14:anchorId="41BE9A59" wp14:editId="4834277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58" name="Textové po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E9A59" id="Textové pole 458" o:spid="_x0000_s1059" type="#_x0000_t202" style="position:absolute;margin-left:361.1pt;margin-top:49.5pt;width:88.5pt;height:33pt;z-index:25411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0mmsQIAAFYFAAAOAAAAZHJzL2Uyb0RvYy54bWysVFuO2yAU/a/UPSD+M36MnYmtOKN5NFWl&#10;6UOa6QKwjW1UDBRInGnVBXUd3VgvkKRJ+1NV/bGBC+eee+6B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cJdJp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5840" behindDoc="0" locked="0" layoutInCell="1" allowOverlap="1" wp14:anchorId="13DBDA7A" wp14:editId="74593BA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59" name="Textové po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BDA7A" id="Textové pole 459" o:spid="_x0000_s1060" type="#_x0000_t202" style="position:absolute;margin-left:361.1pt;margin-top:25.8pt;width:88.5pt;height:21.75pt;z-index:25411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3YR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neYG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XqZHU1Zy/YJ7KQl3DYYA5oR&#10;DAapv2A0wcOusPm8JZpixN8IsGSRZJnrBH6S5YsUJvo8Up9HiGgAqsIWozC8taF7bJVm/QCZgkWE&#10;vAYbd8w7zPk9VAVU3AQe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sQ92Eb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6864" behindDoc="0" locked="0" layoutInCell="1" allowOverlap="1" wp14:anchorId="1E5284DC" wp14:editId="5EBFA3E4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0" name="Textové po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284DC" id="Textové pole 460" o:spid="_x0000_s1061" type="#_x0000_t202" style="position:absolute;margin-left:-1.1pt;margin-top:25.8pt;width:354.65pt;height:21.75pt;z-index:25411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t0r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LL7dK7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08672" behindDoc="0" locked="0" layoutInCell="1" allowOverlap="1" wp14:anchorId="78FF55F7" wp14:editId="7691D36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1" name="Textové po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623FF8" w:rsidRDefault="00623FF8" w:rsidP="00DA6BE0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F55F7" id="Textové pole 461" o:spid="_x0000_s1062" type="#_x0000_t202" style="position:absolute;margin-left:361.1pt;margin-top:49.5pt;width:88.5pt;height:33pt;z-index:25410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TssAIAAFY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BzgzTs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623FF8" w:rsidRDefault="00623FF8" w:rsidP="00DA6BE0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09696" behindDoc="0" locked="0" layoutInCell="1" allowOverlap="1" wp14:anchorId="5367D4D5" wp14:editId="515CD50E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2" name="Textové po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7D4D5" id="Textové pole 462" o:spid="_x0000_s1063" type="#_x0000_t202" style="position:absolute;margin-left:361.1pt;margin-top:25.8pt;width:88.5pt;height:21.75pt;z-index:25410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EfB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lpRHwb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0720" behindDoc="0" locked="0" layoutInCell="1" allowOverlap="1" wp14:anchorId="71666694" wp14:editId="007A3C92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3" name="Textové po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66694" id="Textové pole 463" o:spid="_x0000_s1064" type="#_x0000_t202" style="position:absolute;margin-left:-1.1pt;margin-top:25.8pt;width:354.65pt;height:21.75pt;z-index:25411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n2sw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eGtn2swIAAFY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11744" behindDoc="0" locked="0" layoutInCell="1" allowOverlap="1" wp14:anchorId="6C7269CE" wp14:editId="7C51E99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4" name="Textové pol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623FF8" w:rsidRDefault="00623FF8" w:rsidP="00DA6BE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269CE" id="Textové pole 464" o:spid="_x0000_s1065" type="#_x0000_t202" style="position:absolute;margin-left:361.1pt;margin-top:49.5pt;width:88.5pt;height:33pt;z-index:25411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PpO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6Nz6T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623FF8" w:rsidRDefault="00623FF8" w:rsidP="00DA6BE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2768" behindDoc="0" locked="0" layoutInCell="1" allowOverlap="1" wp14:anchorId="6D7B1E7E" wp14:editId="274DC37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5" name="Textové po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B1E7E" id="Textové pole 465" o:spid="_x0000_s1066" type="#_x0000_t202" style="position:absolute;margin-left:361.1pt;margin-top:25.8pt;width:88.5pt;height:21.75pt;z-index:25411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O7sAIAAFY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CfLjO7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13792" behindDoc="0" locked="0" layoutInCell="1" allowOverlap="1" wp14:anchorId="6D511B53" wp14:editId="5B92309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6" name="Textové po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623FF8" w:rsidRDefault="00623FF8" w:rsidP="00DA6BE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11B53" id="Textové pole 466" o:spid="_x0000_s1067" type="#_x0000_t202" style="position:absolute;margin-left:-1.1pt;margin-top:25.8pt;width:354.65pt;height:21.75pt;z-index:25411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t0OPHL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623FF8" w:rsidRDefault="00623FF8" w:rsidP="00DA6BE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6BE0" w:rsidRDefault="00DA6BE0" w:rsidP="00DA6BE0">
      <w:pPr>
        <w:spacing w:line="240" w:lineRule="auto"/>
      </w:pPr>
    </w:p>
    <w:p w:rsidR="00DA6BE0" w:rsidRDefault="00DA6BE0" w:rsidP="00DA6BE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A6BE0" w:rsidRDefault="00DA6BE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394240" w:rsidRDefault="0039424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394240" w:rsidRDefault="00394240" w:rsidP="00394240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394240" w:rsidRPr="0024315A" w:rsidRDefault="00394240" w:rsidP="00394240">
      <w:pPr>
        <w:spacing w:line="240" w:lineRule="auto"/>
        <w:outlineLvl w:val="0"/>
        <w:rPr>
          <w:b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225408" behindDoc="0" locked="0" layoutInCell="1" allowOverlap="1" wp14:anchorId="6BC9F00D" wp14:editId="3D0B2420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4240" w:rsidRDefault="0024315A" w:rsidP="003942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394240" w:rsidRDefault="00394240" w:rsidP="003942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9F00D" id="Textové pole 11" o:spid="_x0000_s1068" type="#_x0000_t202" style="position:absolute;margin-left:361.1pt;margin-top:49.5pt;width:88.5pt;height:33pt;z-index:25422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" fillcolor="#a5a5a5 [2092]" stroked="f">
                <v:textbox>
                  <w:txbxContent>
                    <w:p w:rsidR="00394240" w:rsidRDefault="0024315A" w:rsidP="0039424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394240" w:rsidRDefault="00394240" w:rsidP="0039424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6432" behindDoc="0" locked="0" layoutInCell="1" allowOverlap="1" wp14:anchorId="6F75ADC6" wp14:editId="10987015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4240" w:rsidRDefault="00394240" w:rsidP="0039424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5ADC6" id="Textové pole 12" o:spid="_x0000_s1069" type="#_x0000_t202" style="position:absolute;margin-left:361.1pt;margin-top:25.8pt;width:88.5pt;height:21.75pt;z-index:25422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xz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GXTxzsAIAAFQ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394240" w:rsidRDefault="00394240" w:rsidP="0039424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7456" behindDoc="0" locked="0" layoutInCell="1" allowOverlap="1" wp14:anchorId="43107F84" wp14:editId="6AF8B30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4240" w:rsidRDefault="00394240" w:rsidP="0039424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Keramická tabule</w:t>
                            </w:r>
                          </w:p>
                          <w:p w:rsidR="00394240" w:rsidRDefault="00394240" w:rsidP="0039424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07F84" id="Textové pole 13" o:spid="_x0000_s1070" type="#_x0000_t202" style="position:absolute;margin-left:-1.1pt;margin-top:25.8pt;width:354.65pt;height:21.75pt;z-index:25422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2vormrECAABU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394240" w:rsidRDefault="00394240" w:rsidP="0039424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Keramická tabule</w:t>
                      </w:r>
                    </w:p>
                    <w:p w:rsidR="00394240" w:rsidRDefault="00394240" w:rsidP="0039424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4240" w:rsidRPr="0024315A" w:rsidRDefault="00394240" w:rsidP="00394240">
      <w:pPr>
        <w:spacing w:line="240" w:lineRule="auto"/>
      </w:pPr>
    </w:p>
    <w:p w:rsidR="00394240" w:rsidRPr="0024315A" w:rsidRDefault="00394240" w:rsidP="00394240">
      <w:pPr>
        <w:spacing w:line="240" w:lineRule="auto"/>
        <w:outlineLvl w:val="0"/>
        <w:rPr>
          <w:b/>
          <w:sz w:val="36"/>
          <w:szCs w:val="36"/>
        </w:rPr>
      </w:pPr>
      <w:r w:rsidRPr="0024315A">
        <w:t xml:space="preserve">                                                                </w:t>
      </w:r>
      <w:r w:rsidRPr="0024315A">
        <w:rPr>
          <w:b/>
        </w:rPr>
        <w:t xml:space="preserve">                                                      POČET KS    </w:t>
      </w:r>
      <w:r w:rsidRPr="0024315A">
        <w:rPr>
          <w:b/>
          <w:sz w:val="36"/>
          <w:szCs w:val="36"/>
        </w:rPr>
        <w:t>1</w:t>
      </w:r>
    </w:p>
    <w:p w:rsidR="00394240" w:rsidRPr="0024315A" w:rsidRDefault="00394240" w:rsidP="00394240">
      <w:pPr>
        <w:tabs>
          <w:tab w:val="left" w:pos="3825"/>
        </w:tabs>
        <w:spacing w:line="240" w:lineRule="auto"/>
        <w:outlineLvl w:val="0"/>
        <w:rPr>
          <w:noProof/>
        </w:rPr>
      </w:pPr>
      <w:r w:rsidRPr="0024315A">
        <w:rPr>
          <w:noProof/>
        </w:rPr>
        <w:t>popis:</w:t>
      </w:r>
    </w:p>
    <w:p w:rsidR="00394240" w:rsidRPr="0024315A" w:rsidRDefault="00394240" w:rsidP="00394240">
      <w:pPr>
        <w:tabs>
          <w:tab w:val="left" w:pos="3825"/>
        </w:tabs>
        <w:spacing w:line="240" w:lineRule="auto"/>
        <w:outlineLvl w:val="0"/>
        <w:rPr>
          <w:sz w:val="24"/>
          <w:szCs w:val="24"/>
        </w:rPr>
      </w:pPr>
      <w:r w:rsidRPr="0024315A">
        <w:rPr>
          <w:noProof/>
        </w:rPr>
        <w:t xml:space="preserve">velikost min. 200x120 cm, bílý keramický povrch, popisovatelný stíratelnými fixy a tekutými křídami, hliníkové orámování, plastové či hliníkové rožky, pevné uchycení na zdi, záruka na povrch tabule 20 let, včetně montáže tabule, </w:t>
      </w:r>
      <w:r w:rsidRPr="0024315A">
        <w:t>přesné umístění tabule bude určeno objednatelem v rámci realizace</w:t>
      </w:r>
    </w:p>
    <w:p w:rsidR="00394240" w:rsidRDefault="00394240" w:rsidP="00DA6BE0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DA6BE0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623FF8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</w:t>
      </w:r>
    </w:p>
    <w:p w:rsidR="00623FF8" w:rsidRDefault="00623FF8" w:rsidP="00623FF8">
      <w:pPr>
        <w:spacing w:line="240" w:lineRule="auto"/>
        <w:jc w:val="center"/>
        <w:outlineLvl w:val="0"/>
        <w:rPr>
          <w:color w:val="000000" w:themeColor="text1"/>
        </w:rPr>
      </w:pPr>
      <w:r>
        <w:rPr>
          <w:b/>
          <w:color w:val="000000" w:themeColor="text1"/>
          <w:sz w:val="56"/>
          <w:szCs w:val="56"/>
        </w:rPr>
        <w:t>Kabinet jazyků</w:t>
      </w:r>
    </w:p>
    <w:p w:rsidR="00623FF8" w:rsidRDefault="00623FF8" w:rsidP="00623F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623FF8" w:rsidRDefault="00623FF8" w:rsidP="00623FF8">
      <w:pPr>
        <w:spacing w:line="240" w:lineRule="auto"/>
        <w:outlineLvl w:val="0"/>
        <w:rPr>
          <w:szCs w:val="20"/>
        </w:rPr>
      </w:pPr>
    </w:p>
    <w:p w:rsidR="00623FF8" w:rsidRDefault="00623FF8" w:rsidP="00623FF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2160" behindDoc="0" locked="0" layoutInCell="1" allowOverlap="1" wp14:anchorId="2F63A128" wp14:editId="1C2A539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3A128" id="Textové pole 15" o:spid="_x0000_s1071" type="#_x0000_t202" style="position:absolute;left:0;text-align:left;margin-left:359.65pt;margin-top:1.65pt;width:88.5pt;height:21.75pt;z-index:25417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7prw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O3Rrum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3184" behindDoc="0" locked="0" layoutInCell="1" allowOverlap="1" wp14:anchorId="1ED4F24A" wp14:editId="6A5FCA1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4F24A" id="Textové pole 16" o:spid="_x0000_s1072" type="#_x0000_t202" style="position:absolute;left:0;text-align:left;margin-left:359.65pt;margin-top:23.4pt;width:88.5pt;height:33pt;z-index:2541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R5grw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DiVHmC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623FF8" w:rsidRDefault="00623FF8" w:rsidP="00623FF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4208" behindDoc="0" locked="0" layoutInCell="1" allowOverlap="1" wp14:anchorId="77D89996" wp14:editId="4B89096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" name="Textové po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Jednací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89996" id="Textové pole 17" o:spid="_x0000_s1073" type="#_x0000_t202" style="position:absolute;left:0;text-align:left;margin-left:-1.1pt;margin-top:1.65pt;width:354.65pt;height:21.75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otxrw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tnaLca8CAABU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Jednací stůl</w:t>
                      </w:r>
                    </w:p>
                  </w:txbxContent>
                </v:textbox>
              </v:shape>
            </w:pict>
          </mc:Fallback>
        </mc:AlternateContent>
      </w:r>
    </w:p>
    <w:p w:rsidR="00623FF8" w:rsidRDefault="000B6C71" w:rsidP="00623FF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proofErr w:type="gramStart"/>
      <w:r w:rsidRPr="000B6C71">
        <w:rPr>
          <w:b/>
          <w:color w:val="000000" w:themeColor="text1"/>
        </w:rPr>
        <w:t>cca</w:t>
      </w:r>
      <w:r w:rsidR="00623FF8">
        <w:rPr>
          <w:color w:val="000000" w:themeColor="text1"/>
        </w:rPr>
        <w:t xml:space="preserve">  </w:t>
      </w:r>
      <w:r w:rsidR="00623FF8">
        <w:rPr>
          <w:b/>
          <w:color w:val="000000" w:themeColor="text1"/>
        </w:rPr>
        <w:t>š.2500</w:t>
      </w:r>
      <w:proofErr w:type="gramEnd"/>
      <w:r w:rsidR="00623FF8">
        <w:rPr>
          <w:b/>
          <w:color w:val="000000" w:themeColor="text1"/>
        </w:rPr>
        <w:t xml:space="preserve"> hl.700 v.750 mm                                  POČET KS   </w:t>
      </w:r>
      <w:r w:rsidR="00623FF8">
        <w:rPr>
          <w:b/>
          <w:color w:val="000000" w:themeColor="text1"/>
          <w:sz w:val="36"/>
          <w:szCs w:val="36"/>
        </w:rPr>
        <w:t>1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dekoru dřeviny ABS 2 mm na všech hranách. Konstrukce stolu bude vyrobena z uzavřeného profilu 30x30x20mm ,stůl bude mít 6 noh s rektifikací a kostra musí být </w:t>
      </w:r>
      <w:proofErr w:type="spellStart"/>
      <w:proofErr w:type="gramStart"/>
      <w:r>
        <w:rPr>
          <w:color w:val="000000" w:themeColor="text1"/>
        </w:rPr>
        <w:t>svařena.Povrchová</w:t>
      </w:r>
      <w:proofErr w:type="spellEnd"/>
      <w:proofErr w:type="gramEnd"/>
      <w:r>
        <w:rPr>
          <w:color w:val="000000" w:themeColor="text1"/>
        </w:rPr>
        <w:t xml:space="preserve"> úprava bude vypalovací černou barvou.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623FF8" w:rsidRDefault="00623FF8" w:rsidP="00623FF8">
      <w:pPr>
        <w:spacing w:line="240" w:lineRule="auto"/>
        <w:outlineLvl w:val="0"/>
        <w:rPr>
          <w:color w:val="000000" w:themeColor="text1"/>
        </w:rPr>
      </w:pPr>
    </w:p>
    <w:p w:rsidR="00623FF8" w:rsidRDefault="00623FF8" w:rsidP="00623FF8">
      <w:pPr>
        <w:spacing w:line="240" w:lineRule="auto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623FF8" w:rsidRDefault="00623FF8" w:rsidP="00623FF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6256" behindDoc="0" locked="0" layoutInCell="1" allowOverlap="1" wp14:anchorId="56D6F829" wp14:editId="0FFB188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6F829" id="Textové pole 18" o:spid="_x0000_s1074" type="#_x0000_t202" style="position:absolute;left:0;text-align:left;margin-left:359.65pt;margin-top:1.65pt;width:88.5pt;height:21.75pt;z-index:25417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" fillcolor="#a5a5a5" stroked="f">
                <v:textbox>
                  <w:txbxContent>
                    <w:p w:rsidR="00623FF8" w:rsidRDefault="00623FF8" w:rsidP="00623FF8">
                      <w:pPr>
                        <w:rPr>
                          <w:b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7280" behindDoc="0" locked="0" layoutInCell="1" allowOverlap="1" wp14:anchorId="2EE8F8DE" wp14:editId="3AA01FD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623FF8" w:rsidP="00623FF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8F8DE" id="Textové pole 19" o:spid="_x0000_s1075" type="#_x0000_t202" style="position:absolute;left:0;text-align:left;margin-left:359.65pt;margin-top:23.4pt;width:88.5pt;height:33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" fillcolor="#a5a5a5" stroked="f">
                <v:textbox>
                  <w:txbxContent>
                    <w:p w:rsidR="00623FF8" w:rsidRDefault="00623FF8" w:rsidP="00623FF8">
                      <w:pPr>
                        <w:spacing w:line="240" w:lineRule="auto"/>
                        <w:jc w:val="center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8304" behindDoc="0" locked="0" layoutInCell="1" allowOverlap="1" wp14:anchorId="2BF31224" wp14:editId="270BB30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FF8" w:rsidRDefault="00551287" w:rsidP="00623FF8">
                            <w:pP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Mycí centrum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31224" id="Textové pole 20" o:spid="_x0000_s1076" type="#_x0000_t202" style="position:absolute;left:0;text-align:left;margin-left:-1.1pt;margin-top:1.65pt;width:354.65pt;height:21.75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" fillcolor="#a5a5a5" stroked="f">
                <v:textbox>
                  <w:txbxContent>
                    <w:p w:rsidR="00623FF8" w:rsidRDefault="00551287" w:rsidP="00623FF8">
                      <w:pPr>
                        <w:rPr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  <w:szCs w:val="24"/>
                        </w:rPr>
                        <w:t>Mycí centrum</w:t>
                      </w:r>
                    </w:p>
                  </w:txbxContent>
                </v:textbox>
              </v:shape>
            </w:pict>
          </mc:Fallback>
        </mc:AlternateContent>
      </w:r>
    </w:p>
    <w:p w:rsidR="00623FF8" w:rsidRDefault="00623FF8" w:rsidP="00623FF8">
      <w:pPr>
        <w:spacing w:line="240" w:lineRule="auto"/>
        <w:outlineLvl w:val="0"/>
        <w:rPr>
          <w:b/>
          <w:color w:val="000000"/>
          <w:sz w:val="36"/>
          <w:szCs w:val="36"/>
        </w:rPr>
      </w:pPr>
      <w:r>
        <w:rPr>
          <w:color w:val="000000"/>
        </w:rPr>
        <w:t xml:space="preserve">Rozměr:  :  </w:t>
      </w:r>
      <w:r w:rsidR="000B6C71">
        <w:rPr>
          <w:b/>
          <w:color w:val="000000"/>
        </w:rPr>
        <w:t xml:space="preserve">cca </w:t>
      </w:r>
      <w:r>
        <w:rPr>
          <w:b/>
          <w:color w:val="000000"/>
        </w:rPr>
        <w:t xml:space="preserve">š.1570hl.600 /v900 v/2100mm                            POČET KS   </w:t>
      </w:r>
      <w:r>
        <w:rPr>
          <w:b/>
          <w:color w:val="000000"/>
          <w:sz w:val="36"/>
          <w:szCs w:val="36"/>
        </w:rPr>
        <w:t>1</w:t>
      </w:r>
    </w:p>
    <w:p w:rsidR="00623FF8" w:rsidRDefault="00623FF8" w:rsidP="00623FF8">
      <w:pPr>
        <w:pStyle w:val="Normlnweb"/>
        <w:rPr>
          <w:rFonts w:ascii="Century Gothic" w:hAnsi="Century Gothic"/>
          <w:b/>
          <w:bCs/>
          <w:sz w:val="18"/>
          <w:szCs w:val="18"/>
        </w:rPr>
      </w:pPr>
    </w:p>
    <w:p w:rsidR="00623FF8" w:rsidRDefault="00551287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Mycí centrum</w:t>
      </w:r>
      <w:r w:rsidR="00623FF8">
        <w:rPr>
          <w:color w:val="000000"/>
        </w:rPr>
        <w:t xml:space="preserve"> bude mít korpus   vyrobený z 18mm odolné laminátové dřevotřísky  v dekoru </w:t>
      </w:r>
      <w:proofErr w:type="gramStart"/>
      <w:r w:rsidR="00623FF8">
        <w:rPr>
          <w:color w:val="000000"/>
        </w:rPr>
        <w:t>dřeviny .Všechny</w:t>
      </w:r>
      <w:proofErr w:type="gramEnd"/>
      <w:r w:rsidR="00623FF8">
        <w:rPr>
          <w:color w:val="000000"/>
        </w:rPr>
        <w:t xml:space="preserve"> hrany budou olep</w:t>
      </w:r>
      <w:r>
        <w:rPr>
          <w:color w:val="000000"/>
        </w:rPr>
        <w:t>eny ABS 2mm. V horní části mycího centra</w:t>
      </w:r>
      <w:r w:rsidR="00623FF8">
        <w:rPr>
          <w:color w:val="000000"/>
        </w:rPr>
        <w:t xml:space="preserve"> bude 1x skříňka s dvířky se 2 -mi policemi š950v700hl318 a 1x skříňka s dvířky se 2 -mi policemi š600v700hl318. Spodní levá skříňka s dvířky pro osazení vestavěné lednice š </w:t>
      </w:r>
      <w:proofErr w:type="gramStart"/>
      <w:r w:rsidR="00623FF8">
        <w:rPr>
          <w:color w:val="000000"/>
        </w:rPr>
        <w:t>600 ,na</w:t>
      </w:r>
      <w:proofErr w:type="gramEnd"/>
      <w:r w:rsidR="00623FF8">
        <w:rPr>
          <w:color w:val="000000"/>
        </w:rPr>
        <w:t xml:space="preserve"> osazení dřezu a médií s jednou stavitelnou policí skříňka š 520 a v levé části je šuplíková skříňka š 450 mm.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lastRenderedPageBreak/>
        <w:t xml:space="preserve"> Skříňky musí </w:t>
      </w:r>
      <w:proofErr w:type="gramStart"/>
      <w:r>
        <w:rPr>
          <w:color w:val="000000"/>
        </w:rPr>
        <w:t>být  postaveny</w:t>
      </w:r>
      <w:proofErr w:type="gramEnd"/>
      <w:r>
        <w:rPr>
          <w:color w:val="000000"/>
        </w:rPr>
        <w:t xml:space="preserve"> na sadě 4 rektifikačních plastových noh v 100mm a bude kryta plastovou soklovou lištou v 100 v odstínu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a rohy budou osazeny AL rohovými profily.</w:t>
      </w:r>
    </w:p>
    <w:p w:rsidR="00623FF8" w:rsidRDefault="00623FF8" w:rsidP="00623FF8">
      <w:pPr>
        <w:spacing w:line="240" w:lineRule="auto"/>
        <w:outlineLvl w:val="0"/>
        <w:rPr>
          <w:color w:val="000000"/>
        </w:rPr>
      </w:pPr>
      <w:r>
        <w:rPr>
          <w:color w:val="000000"/>
        </w:rPr>
        <w:t xml:space="preserve">Dvířka na NK pantech s tlumením vyšší třídy kvality, úchytky kovové v dezénu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o rozteči 96 mm. Veškeré konstrukční spoje musí být pevně lepené a spojené kolíky, tak aby byla zaručena dlouhodobá pevnost a kvalita produktu. Záda skříňky budou z  MDF bílé  </w:t>
      </w:r>
      <w:proofErr w:type="gramStart"/>
      <w:r>
        <w:rPr>
          <w:color w:val="000000"/>
        </w:rPr>
        <w:t>tl.3,2</w:t>
      </w:r>
      <w:proofErr w:type="gramEnd"/>
      <w:r>
        <w:rPr>
          <w:color w:val="000000"/>
        </w:rPr>
        <w:t xml:space="preserve"> mm osazené v polodrážce.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Pracovní deska bude vyrobena z </w:t>
      </w:r>
      <w:proofErr w:type="spellStart"/>
      <w:r>
        <w:rPr>
          <w:color w:val="000000"/>
        </w:rPr>
        <w:t>postformingové</w:t>
      </w:r>
      <w:proofErr w:type="spellEnd"/>
      <w:r>
        <w:rPr>
          <w:color w:val="000000"/>
        </w:rPr>
        <w:t xml:space="preserve"> umakartové desky </w:t>
      </w:r>
      <w:proofErr w:type="gramStart"/>
      <w:r>
        <w:rPr>
          <w:color w:val="000000"/>
        </w:rPr>
        <w:t>tl.38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mm,odstín</w:t>
      </w:r>
      <w:proofErr w:type="spellEnd"/>
      <w:r>
        <w:rPr>
          <w:color w:val="000000"/>
        </w:rPr>
        <w:t xml:space="preserve"> šedá kamenina(před výrobou bude dezén desky upřesněn s investorem).Boční hrany budou olepeny ABS hranou 2 </w:t>
      </w:r>
      <w:proofErr w:type="spellStart"/>
      <w:r>
        <w:rPr>
          <w:color w:val="000000"/>
        </w:rPr>
        <w:t>mm.Na</w:t>
      </w:r>
      <w:proofErr w:type="spellEnd"/>
      <w:r>
        <w:rPr>
          <w:color w:val="000000"/>
        </w:rPr>
        <w:t xml:space="preserve"> pracovní desce bude osazen 1x nerezový dřez (viz foto) a páková směšovací baterie v odstínu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se zvýšeným </w:t>
      </w:r>
      <w:proofErr w:type="spellStart"/>
      <w:r>
        <w:rPr>
          <w:color w:val="000000"/>
        </w:rPr>
        <w:t>ramínkem.Pracovní</w:t>
      </w:r>
      <w:proofErr w:type="spellEnd"/>
      <w:r>
        <w:rPr>
          <w:color w:val="000000"/>
        </w:rPr>
        <w:t xml:space="preserve"> deska v 500 mm bude spojena se zádovou deskou a bude pevně navazovat na horní skříňku.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 xml:space="preserve">V zádové desce bude při montáži osazena 2x krabice+2x </w:t>
      </w:r>
      <w:proofErr w:type="spellStart"/>
      <w:r>
        <w:rPr>
          <w:color w:val="000000"/>
        </w:rPr>
        <w:t>dvojzásuvka</w:t>
      </w:r>
      <w:proofErr w:type="spellEnd"/>
      <w:r>
        <w:rPr>
          <w:color w:val="000000"/>
        </w:rPr>
        <w:t xml:space="preserve"> 230V-montáž do dřevotřískové desky </w:t>
      </w:r>
      <w:proofErr w:type="gramStart"/>
      <w:r>
        <w:rPr>
          <w:color w:val="000000"/>
        </w:rPr>
        <w:t>tl.18</w:t>
      </w:r>
      <w:proofErr w:type="gramEnd"/>
      <w:r>
        <w:rPr>
          <w:color w:val="000000"/>
        </w:rPr>
        <w:t xml:space="preserve"> mm.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 xml:space="preserve">Dodavatel provede kompletní </w:t>
      </w:r>
      <w:proofErr w:type="spellStart"/>
      <w:r>
        <w:rPr>
          <w:color w:val="000000"/>
        </w:rPr>
        <w:t>dopojení</w:t>
      </w:r>
      <w:proofErr w:type="spellEnd"/>
      <w:r>
        <w:rPr>
          <w:color w:val="000000"/>
        </w:rPr>
        <w:t xml:space="preserve"> 1 ks vodovodní baterie a sifonu do odpadu. </w:t>
      </w:r>
    </w:p>
    <w:p w:rsidR="00623FF8" w:rsidRDefault="00623FF8" w:rsidP="00623FF8">
      <w:pPr>
        <w:pStyle w:val="Normlnweb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rozměr dřezu:</w:t>
      </w:r>
      <w:r>
        <w:rPr>
          <w:rFonts w:ascii="Century Gothic" w:hAnsi="Century Gothic"/>
          <w:sz w:val="18"/>
          <w:szCs w:val="18"/>
        </w:rPr>
        <w:t xml:space="preserve"> </w:t>
      </w:r>
      <w:r w:rsidR="000B6C71">
        <w:rPr>
          <w:rFonts w:ascii="Century Gothic" w:hAnsi="Century Gothic"/>
          <w:sz w:val="18"/>
          <w:szCs w:val="18"/>
        </w:rPr>
        <w:t xml:space="preserve">cca </w:t>
      </w:r>
      <w:r>
        <w:rPr>
          <w:rFonts w:ascii="Century Gothic" w:hAnsi="Century Gothic"/>
          <w:sz w:val="18"/>
          <w:szCs w:val="18"/>
        </w:rPr>
        <w:t>615 x 500 mm</w:t>
      </w:r>
      <w:r w:rsidR="000B6C71">
        <w:rPr>
          <w:rFonts w:ascii="Century Gothic" w:hAnsi="Century Gothic"/>
          <w:sz w:val="18"/>
          <w:szCs w:val="18"/>
        </w:rPr>
        <w:t xml:space="preserve">, </w:t>
      </w:r>
      <w:r>
        <w:rPr>
          <w:rStyle w:val="Siln"/>
          <w:rFonts w:ascii="Century Gothic" w:hAnsi="Century Gothic"/>
          <w:sz w:val="18"/>
          <w:szCs w:val="18"/>
        </w:rPr>
        <w:t xml:space="preserve">rozměr </w:t>
      </w:r>
      <w:proofErr w:type="spellStart"/>
      <w:r>
        <w:rPr>
          <w:rStyle w:val="Siln"/>
          <w:rFonts w:ascii="Century Gothic" w:hAnsi="Century Gothic"/>
          <w:sz w:val="18"/>
          <w:szCs w:val="18"/>
        </w:rPr>
        <w:t>dřezové</w:t>
      </w:r>
      <w:proofErr w:type="spellEnd"/>
      <w:r>
        <w:rPr>
          <w:rStyle w:val="Siln"/>
          <w:rFonts w:ascii="Century Gothic" w:hAnsi="Century Gothic"/>
          <w:sz w:val="18"/>
          <w:szCs w:val="18"/>
        </w:rPr>
        <w:t xml:space="preserve"> nádoby:</w:t>
      </w:r>
      <w:r>
        <w:rPr>
          <w:rFonts w:ascii="Century Gothic" w:hAnsi="Century Gothic"/>
          <w:sz w:val="18"/>
          <w:szCs w:val="18"/>
        </w:rPr>
        <w:t xml:space="preserve"> </w:t>
      </w:r>
      <w:r w:rsidR="000B6C71">
        <w:rPr>
          <w:rFonts w:ascii="Century Gothic" w:hAnsi="Century Gothic"/>
          <w:sz w:val="18"/>
          <w:szCs w:val="18"/>
        </w:rPr>
        <w:t xml:space="preserve">cca </w:t>
      </w:r>
      <w:r>
        <w:rPr>
          <w:rFonts w:ascii="Century Gothic" w:hAnsi="Century Gothic"/>
          <w:sz w:val="18"/>
          <w:szCs w:val="18"/>
        </w:rPr>
        <w:t>340 x 420 mm,</w:t>
      </w:r>
      <w:r w:rsidR="000B6C71">
        <w:rPr>
          <w:rFonts w:ascii="Century Gothic" w:hAnsi="Century Gothic"/>
          <w:sz w:val="18"/>
          <w:szCs w:val="18"/>
        </w:rPr>
        <w:t xml:space="preserve"> </w:t>
      </w:r>
      <w:r>
        <w:rPr>
          <w:rStyle w:val="Siln"/>
          <w:rFonts w:ascii="Century Gothic" w:hAnsi="Century Gothic"/>
          <w:sz w:val="18"/>
          <w:szCs w:val="18"/>
        </w:rPr>
        <w:t>hloubka dřezu:</w:t>
      </w:r>
      <w:r w:rsidR="000B6C71">
        <w:rPr>
          <w:rFonts w:ascii="Century Gothic" w:hAnsi="Century Gothic"/>
          <w:sz w:val="18"/>
          <w:szCs w:val="18"/>
        </w:rPr>
        <w:t xml:space="preserve"> cca1</w:t>
      </w:r>
      <w:r>
        <w:rPr>
          <w:rFonts w:ascii="Century Gothic" w:hAnsi="Century Gothic"/>
          <w:sz w:val="18"/>
          <w:szCs w:val="18"/>
        </w:rPr>
        <w:t>60 mm</w:t>
      </w:r>
      <w:ins w:id="0" w:author="Štěpáníková Martina" w:date="2021-02-11T15:12:00Z">
        <w:r w:rsidR="0029225C">
          <w:rPr>
            <w:rFonts w:ascii="Century Gothic" w:hAnsi="Century Gothic"/>
            <w:sz w:val="18"/>
            <w:szCs w:val="18"/>
          </w:rPr>
          <w:t xml:space="preserve"> </w:t>
        </w:r>
      </w:ins>
    </w:p>
    <w:p w:rsidR="00623FF8" w:rsidRDefault="00623FF8" w:rsidP="00623FF8">
      <w:pPr>
        <w:spacing w:line="240" w:lineRule="auto"/>
        <w:outlineLvl w:val="0"/>
        <w:rPr>
          <w:rFonts w:ascii="Calibri" w:hAnsi="Calibri"/>
          <w:color w:val="000000"/>
        </w:rPr>
      </w:pPr>
      <w:r>
        <w:rPr>
          <w:color w:val="000000"/>
        </w:rPr>
        <w:t xml:space="preserve">                                                          </w:t>
      </w:r>
      <w:r>
        <w:rPr>
          <w:noProof/>
          <w:color w:val="000000"/>
        </w:rPr>
        <w:drawing>
          <wp:inline distT="0" distB="0" distL="0" distR="0" wp14:anchorId="06E056CF" wp14:editId="676F044F">
            <wp:extent cx="1517650" cy="1219200"/>
            <wp:effectExtent l="0" t="0" r="6350" b="0"/>
            <wp:docPr id="30" name="Obrázek 30" descr="Popis: Popis: Popis: nerez dřez B-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48" descr="Popis: Popis: Popis: nerez dřez B-3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 w:rsidR="00623FF8" w:rsidRDefault="00623FF8" w:rsidP="00623FF8">
      <w:pPr>
        <w:spacing w:after="120" w:line="240" w:lineRule="auto"/>
        <w:outlineLvl w:val="0"/>
        <w:rPr>
          <w:color w:val="000000"/>
        </w:rPr>
      </w:pPr>
    </w:p>
    <w:p w:rsidR="00DA6BE0" w:rsidRDefault="00DA6BE0" w:rsidP="00DA6BE0">
      <w:pPr>
        <w:spacing w:line="240" w:lineRule="auto"/>
        <w:outlineLvl w:val="0"/>
        <w:rPr>
          <w:color w:val="000000" w:themeColor="text1"/>
        </w:rPr>
      </w:pPr>
    </w:p>
    <w:p w:rsidR="007B53D0" w:rsidRDefault="007B53D0" w:rsidP="007B53D0"/>
    <w:p w:rsidR="007B53D0" w:rsidRDefault="007B53D0" w:rsidP="007B53D0">
      <w:pPr>
        <w:spacing w:line="240" w:lineRule="auto"/>
        <w:outlineLvl w:val="0"/>
        <w:rPr>
          <w:szCs w:val="20"/>
        </w:rPr>
      </w:pPr>
    </w:p>
    <w:p w:rsidR="007B53D0" w:rsidRDefault="007B53D0" w:rsidP="007B53D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0352" behindDoc="0" locked="0" layoutInCell="1" allowOverlap="1" wp14:anchorId="44A6674B" wp14:editId="3ED578B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6674B" id="Textové pole 37" o:spid="_x0000_s1077" type="#_x0000_t202" style="position:absolute;left:0;text-align:left;margin-left:359.65pt;margin-top:1.65pt;width:88.5pt;height:21.75pt;z-index:25418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SnsQIAAFQ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pSYUp7ECAABU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7B53D0" w:rsidRDefault="007B53D0" w:rsidP="007B53D0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1376" behindDoc="0" locked="0" layoutInCell="1" allowOverlap="1" wp14:anchorId="1E8507D5" wp14:editId="708A39D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" name="Textové po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507D5" id="Textové pole 38" o:spid="_x0000_s1078" type="#_x0000_t202" style="position:absolute;left:0;text-align:left;margin-left:359.65pt;margin-top:23.4pt;width:88.5pt;height:33pt;z-index:25418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niPYg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7B53D0" w:rsidRDefault="007B53D0" w:rsidP="007B53D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2400" behindDoc="0" locked="0" layoutInCell="1" allowOverlap="1" wp14:anchorId="01D8CCB0" wp14:editId="7531339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9" name="Textové po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3D0" w:rsidRDefault="007B53D0" w:rsidP="007B53D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 s dělící příčkou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8CCB0" id="Textové pole 39" o:spid="_x0000_s1079" type="#_x0000_t202" style="position:absolute;left:0;text-align:left;margin-left:-1.1pt;margin-top:1.65pt;width:354.65pt;height:21.75pt;z-index:25418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qWtjMbICAABU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7B53D0" w:rsidRDefault="007B53D0" w:rsidP="007B53D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 s dělící příčkou</w:t>
                      </w:r>
                    </w:p>
                  </w:txbxContent>
                </v:textbox>
              </v:shape>
            </w:pict>
          </mc:Fallback>
        </mc:AlternateContent>
      </w:r>
    </w:p>
    <w:p w:rsidR="007B53D0" w:rsidRDefault="007B53D0" w:rsidP="007B53D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š.1218/hl.1100/v.750/2100mm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7B53D0" w:rsidRDefault="007B53D0" w:rsidP="007B53D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B53D0" w:rsidRDefault="007B53D0" w:rsidP="007B53D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dřeviny je plošně slepená na min tl.36mm. Stolová deska musí mít osazena 1x kabelovou průchodku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 a zvýšené čelu u stěny 100mm. Konstrukce stolu bude vyrobena z laminátové dřevotřísky 18 mm dekor </w:t>
      </w:r>
      <w:proofErr w:type="gramStart"/>
      <w:r>
        <w:rPr>
          <w:color w:val="000000" w:themeColor="text1"/>
        </w:rPr>
        <w:t>dřevina ,ABS</w:t>
      </w:r>
      <w:proofErr w:type="gramEnd"/>
      <w:r>
        <w:rPr>
          <w:color w:val="000000" w:themeColor="text1"/>
        </w:rPr>
        <w:t xml:space="preserve"> 2 mm na všech hranách. Konstrukce stolu bude mít stavitelné </w:t>
      </w:r>
      <w:proofErr w:type="gramStart"/>
      <w:r>
        <w:rPr>
          <w:color w:val="000000" w:themeColor="text1"/>
        </w:rPr>
        <w:t>nožky .Součástí</w:t>
      </w:r>
      <w:proofErr w:type="gramEnd"/>
      <w:r>
        <w:rPr>
          <w:color w:val="000000" w:themeColor="text1"/>
        </w:rPr>
        <w:t xml:space="preserve"> stolu je zvýšený předěl 1105v2100x18 mm vyrobený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dřeviny a na všech hranách ABS 2 mm.</w:t>
      </w:r>
    </w:p>
    <w:p w:rsidR="00B249B8" w:rsidRDefault="007B53D0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Veškeré konstrukční spoje musí být pevně lepené a spojené kolíky, tak aby byla zaručena dlouhodobá pevnost a kvalita produk</w:t>
      </w:r>
      <w:r w:rsidR="00B249B8">
        <w:rPr>
          <w:color w:val="000000" w:themeColor="text1"/>
        </w:rPr>
        <w:t>tu</w:t>
      </w:r>
      <w:r w:rsidR="000B6C71">
        <w:rPr>
          <w:color w:val="000000" w:themeColor="text1"/>
        </w:rPr>
        <w:t>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4448" behindDoc="0" locked="0" layoutInCell="1" allowOverlap="1" wp14:anchorId="60F7BF1B" wp14:editId="1B6B61A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0" name="Textové po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7BF1B" id="Textové pole 40" o:spid="_x0000_s1080" type="#_x0000_t202" style="position:absolute;left:0;text-align:left;margin-left:359.65pt;margin-top:1.65pt;width:88.5pt;height:21.75pt;z-index:25418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6R9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EK6R9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5472" behindDoc="0" locked="0" layoutInCell="1" allowOverlap="1" wp14:anchorId="018EEEC9" wp14:editId="636B4CB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6" name="Textové po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EEEC9" id="Textové pole 56" o:spid="_x0000_s1081" type="#_x0000_t202" style="position:absolute;left:0;text-align:left;margin-left:359.65pt;margin-top:23.4pt;width:88.5pt;height:33pt;z-index:25418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q9sAIAAFQ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rZpq9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6496" behindDoc="0" locked="0" layoutInCell="1" allowOverlap="1" wp14:anchorId="2669FA92" wp14:editId="4ABE70E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7" name="Textové po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9FA92" id="Textové pole 57" o:spid="_x0000_s1082" type="#_x0000_t202" style="position:absolute;left:0;text-align:left;margin-left:-1.1pt;margin-top:1.65pt;width:354.65pt;height:21.75pt;z-index:25418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pSu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X2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3Mw6/Joylq2T2AnLeG2wTPQimAw&#10;SP0FowmedYXN5x3RFCP+RoAliyTLXB/wkyxfpTDR5yv1+QoRDUBV2GIUhrc29I6d0qwfIFOwiJDX&#10;YOOOeYc5v4eqgIqbwNP1pA5txvWG87nf9asZbn4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OQelK6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lastRenderedPageBreak/>
        <w:t xml:space="preserve">Rozměr:  :  </w:t>
      </w:r>
      <w:r>
        <w:rPr>
          <w:b/>
          <w:color w:val="000000" w:themeColor="text1"/>
        </w:rPr>
        <w:t>š.750</w:t>
      </w:r>
      <w:proofErr w:type="gramEnd"/>
      <w:r>
        <w:rPr>
          <w:b/>
          <w:color w:val="000000" w:themeColor="text1"/>
        </w:rPr>
        <w:t xml:space="preserve"> hl.375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 v dekoru dřeviny ,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 2x dvířka s 5-ti stavitelnými  policemi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96 mm  . Skříňka je osazena na plastových rektifikačních nožkách v 40mm se </w:t>
      </w:r>
      <w:proofErr w:type="spellStart"/>
      <w:proofErr w:type="gramStart"/>
      <w:r>
        <w:rPr>
          <w:color w:val="000000" w:themeColor="text1"/>
        </w:rPr>
        <w:t>soklem.Veškeré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B249B8" w:rsidRDefault="00B249B8" w:rsidP="00B249B8">
      <w:pPr>
        <w:jc w:val="both"/>
      </w:pPr>
    </w:p>
    <w:p w:rsidR="000B6C71" w:rsidRPr="00DA6BE0" w:rsidRDefault="000B6C71" w:rsidP="00B249B8">
      <w:pPr>
        <w:jc w:val="both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8544" behindDoc="0" locked="0" layoutInCell="1" allowOverlap="1" wp14:anchorId="720E8CA9" wp14:editId="3337306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8" name="Textové po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8CA9" id="Textové pole 58" o:spid="_x0000_s1083" type="#_x0000_t202" style="position:absolute;left:0;text-align:left;margin-left:359.65pt;margin-top:1.65pt;width:88.5pt;height:21.75pt;z-index:25418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Kh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qUSKh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9568" behindDoc="0" locked="0" layoutInCell="1" allowOverlap="1" wp14:anchorId="674970FB" wp14:editId="07802D8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48" name="Textové po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970FB" id="Textové pole 448" o:spid="_x0000_s1084" type="#_x0000_t202" style="position:absolute;left:0;text-align:left;margin-left:359.65pt;margin-top:23.4pt;width:88.5pt;height:33pt;z-index:25418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jRksAIAAFY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G+jRk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0592" behindDoc="0" locked="0" layoutInCell="1" allowOverlap="1" wp14:anchorId="5B5FF799" wp14:editId="0BAA9B1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49" name="Textové po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Vysoká skříň s dveřmi a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prosklením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FF799" id="Textové pole 449" o:spid="_x0000_s1085" type="#_x0000_t202" style="position:absolute;left:0;text-align:left;margin-left:-1.1pt;margin-top:1.65pt;width:354.65pt;height:21.75pt;z-index:25419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YXEah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Vysoká skříň s dveřmi a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prosklením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š.750</w:t>
      </w:r>
      <w:proofErr w:type="gramEnd"/>
      <w:r>
        <w:rPr>
          <w:b/>
          <w:color w:val="000000" w:themeColor="text1"/>
        </w:rPr>
        <w:t xml:space="preserve"> hl.375 v.2100mm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v dekoru </w:t>
      </w:r>
      <w:proofErr w:type="gramStart"/>
      <w:r>
        <w:rPr>
          <w:color w:val="000000" w:themeColor="text1"/>
        </w:rPr>
        <w:t>dřeviny ,ABS</w:t>
      </w:r>
      <w:proofErr w:type="gramEnd"/>
      <w:r>
        <w:rPr>
          <w:color w:val="000000" w:themeColor="text1"/>
        </w:rPr>
        <w:t xml:space="preserve">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</w:t>
      </w:r>
      <w:proofErr w:type="spellStart"/>
      <w:r>
        <w:rPr>
          <w:color w:val="000000" w:themeColor="text1"/>
        </w:rPr>
        <w:t>dělení:spodní</w:t>
      </w:r>
      <w:proofErr w:type="spellEnd"/>
      <w:r>
        <w:rPr>
          <w:color w:val="000000" w:themeColor="text1"/>
        </w:rPr>
        <w:t xml:space="preserve"> část 2x dvířka  a horní část 2x </w:t>
      </w:r>
      <w:proofErr w:type="spellStart"/>
      <w:r>
        <w:rPr>
          <w:color w:val="000000" w:themeColor="text1"/>
        </w:rPr>
        <w:t>prosklenná</w:t>
      </w:r>
      <w:proofErr w:type="spellEnd"/>
      <w:r>
        <w:rPr>
          <w:color w:val="000000" w:themeColor="text1"/>
        </w:rPr>
        <w:t xml:space="preserve">  dvířka(sklo tl.5 mm ve svislých lištách) celkem se 4-mi stavitelnými  policemi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128 mm 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 Skříňka je osazena na plastových rektifikačních nožkách v 40mm se </w:t>
      </w:r>
      <w:proofErr w:type="spellStart"/>
      <w:proofErr w:type="gramStart"/>
      <w:r>
        <w:rPr>
          <w:color w:val="000000" w:themeColor="text1"/>
        </w:rPr>
        <w:t>soklem.Veškeré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 </w:t>
      </w:r>
    </w:p>
    <w:p w:rsidR="00B249B8" w:rsidRDefault="00B249B8" w:rsidP="00B249B8">
      <w:pPr>
        <w:spacing w:line="240" w:lineRule="auto"/>
        <w:outlineLvl w:val="0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92640" behindDoc="0" locked="0" layoutInCell="1" allowOverlap="1" wp14:anchorId="45B9FB6A" wp14:editId="0AEEE52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0" name="Textové po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9FB6A" id="Textové pole 450" o:spid="_x0000_s1086" type="#_x0000_t202" style="position:absolute;left:0;text-align:left;margin-left:359.65pt;margin-top:1.65pt;width:88.5pt;height:21.75pt;z-index:25419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jKSuV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3664" behindDoc="0" locked="0" layoutInCell="1" allowOverlap="1" wp14:anchorId="09D8F1BE" wp14:editId="62BEB5D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1" name="Textové po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8F1BE" id="Textové pole 451" o:spid="_x0000_s1087" type="#_x0000_t202" style="position:absolute;left:0;text-align:left;margin-left:359.65pt;margin-top:23.4pt;width:88.5pt;height:33pt;z-index:25419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KEcuCWvAgAAV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4688" behindDoc="0" locked="0" layoutInCell="1" allowOverlap="1" wp14:anchorId="49525B82" wp14:editId="778D6DB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2" name="Textové po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šatní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25B82" id="Textové pole 452" o:spid="_x0000_s1088" type="#_x0000_t202" style="position:absolute;left:0;text-align:left;margin-left:-1.1pt;margin-top:1.65pt;width:354.65pt;height:21.75pt;z-index:25419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7F/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8hQ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suTKWvZPoGdtITTBs/AYwSD&#10;QeovGE1wsStsPu+IphjxNwIsWSRZ5l4CP8nyVQoTfZ6pzzNENABVYYtRGN7a8HrslGb9AJWCRYS8&#10;Bht3zDvM+T10BVTcBC6vJ3V4aNzrcD73q349h5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ZA7F/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šatní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249B8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š.850</w:t>
      </w:r>
      <w:proofErr w:type="gramEnd"/>
      <w:r>
        <w:rPr>
          <w:b/>
          <w:color w:val="000000" w:themeColor="text1"/>
        </w:rPr>
        <w:t xml:space="preserve"> hl.500 v.2100mm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dřeviny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</w:t>
      </w:r>
      <w:proofErr w:type="spellStart"/>
      <w:r>
        <w:rPr>
          <w:color w:val="000000" w:themeColor="text1"/>
        </w:rPr>
        <w:t>dvířka,svislou</w:t>
      </w:r>
      <w:proofErr w:type="spellEnd"/>
      <w:r>
        <w:rPr>
          <w:color w:val="000000" w:themeColor="text1"/>
        </w:rPr>
        <w:t xml:space="preserve"> příčku, s 5-ti policemi  (4x stavitelná)+výsuvný držák na ramínka D 450mm 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96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</w:t>
      </w:r>
    </w:p>
    <w:p w:rsidR="00B249B8" w:rsidRDefault="00B249B8" w:rsidP="00B249B8">
      <w:pPr>
        <w:spacing w:line="240" w:lineRule="auto"/>
        <w:outlineLvl w:val="0"/>
      </w:pPr>
    </w:p>
    <w:p w:rsidR="00B249B8" w:rsidRDefault="00B249B8" w:rsidP="00B249B8">
      <w:pPr>
        <w:outlineLvl w:val="0"/>
        <w:rPr>
          <w:b/>
          <w:sz w:val="16"/>
          <w:szCs w:val="16"/>
        </w:rPr>
      </w:pPr>
    </w:p>
    <w:p w:rsidR="00B249B8" w:rsidRDefault="00B249B8" w:rsidP="00B249B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4196736" behindDoc="0" locked="0" layoutInCell="1" allowOverlap="1" wp14:anchorId="2D3BD85E" wp14:editId="6BE8670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3" name="Textové po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BD85E" id="Textové pole 453" o:spid="_x0000_s1089" type="#_x0000_t202" style="position:absolute;left:0;text-align:left;margin-left:359.65pt;margin-top:1.65pt;width:88.5pt;height:21.75pt;z-index:2541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1F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1kztRb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7760" behindDoc="0" locked="0" layoutInCell="1" allowOverlap="1" wp14:anchorId="4DC4C843" wp14:editId="11439B0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4" name="Textové po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4C843" id="Textové pole 454" o:spid="_x0000_s1090" type="#_x0000_t202" style="position:absolute;left:0;text-align:left;margin-left:359.65pt;margin-top:23.4pt;width:88.5pt;height:33pt;z-index:25419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IOPsA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WZ5h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+XRlLVsn8BOWsJtgzGgGcFg&#10;kPoLRhM87Aqbz1uiKUb8jQBLFkmWuU7gJ1l+mcJEn0bq0wgRDUBV2GIUhrc2dI+t0qwfIFOwiJAv&#10;wcYd8w5zfg+soBQ3gcfri9o3GtcdTud+1692uP4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/tIOP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B249B8" w:rsidRDefault="00B249B8" w:rsidP="00B249B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8784" behindDoc="0" locked="0" layoutInCell="1" allowOverlap="1" wp14:anchorId="699EB8C6" wp14:editId="0923795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5" name="Textové po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B8" w:rsidRDefault="00B249B8" w:rsidP="00B249B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Odkládací stěna s háčky a zrcadlem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EB8C6" id="Textové pole 455" o:spid="_x0000_s1091" type="#_x0000_t202" style="position:absolute;left:0;text-align:left;margin-left:-1.1pt;margin-top:1.65pt;width:354.65pt;height:21.75pt;z-index:2541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FKsA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GES8UqwAgAAV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B249B8" w:rsidRDefault="00B249B8" w:rsidP="00B249B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Odkládací stěna s háčky a zrcadlem</w:t>
                      </w:r>
                    </w:p>
                  </w:txbxContent>
                </v:textbox>
              </v:shape>
            </w:pict>
          </mc:Fallback>
        </mc:AlternateContent>
      </w:r>
    </w:p>
    <w:p w:rsidR="00B249B8" w:rsidRDefault="00B077B1" w:rsidP="00B249B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proofErr w:type="gramStart"/>
      <w:r w:rsidRPr="00B077B1">
        <w:rPr>
          <w:b/>
          <w:color w:val="000000" w:themeColor="text1"/>
        </w:rPr>
        <w:t>cca</w:t>
      </w:r>
      <w:r w:rsidR="00B249B8">
        <w:rPr>
          <w:color w:val="000000" w:themeColor="text1"/>
        </w:rPr>
        <w:t xml:space="preserve"> </w:t>
      </w:r>
      <w:r w:rsidR="00B249B8">
        <w:rPr>
          <w:b/>
          <w:color w:val="000000" w:themeColor="text1"/>
        </w:rPr>
        <w:t>š.1150</w:t>
      </w:r>
      <w:proofErr w:type="gramEnd"/>
      <w:r w:rsidR="00B249B8">
        <w:rPr>
          <w:b/>
          <w:color w:val="000000" w:themeColor="text1"/>
        </w:rPr>
        <w:t xml:space="preserve"> hl.18 v.2100mm                                                     POČET KS   </w:t>
      </w:r>
      <w:r w:rsidR="00B249B8">
        <w:rPr>
          <w:b/>
          <w:color w:val="000000" w:themeColor="text1"/>
          <w:sz w:val="36"/>
          <w:szCs w:val="36"/>
        </w:rPr>
        <w:t>1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49B8" w:rsidRDefault="00B249B8" w:rsidP="00B249B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Stěna musí být vyrobena z laminátové dřevotřísky v dekoru dřeviny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hranách,bude</w:t>
      </w:r>
      <w:proofErr w:type="spellEnd"/>
      <w:r>
        <w:rPr>
          <w:color w:val="000000" w:themeColor="text1"/>
        </w:rPr>
        <w:t xml:space="preserve"> mít 3x dvojháček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 a zrcadlo 1400x400 včetně podlepení.</w:t>
      </w:r>
    </w:p>
    <w:p w:rsidR="00D05231" w:rsidRDefault="00D0523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0B6C71" w:rsidRDefault="000B6C71" w:rsidP="00D05231">
      <w:pPr>
        <w:outlineLvl w:val="0"/>
        <w:rPr>
          <w:b/>
          <w:sz w:val="16"/>
          <w:szCs w:val="16"/>
        </w:rPr>
      </w:pPr>
    </w:p>
    <w:p w:rsidR="00D05231" w:rsidRDefault="00D05231" w:rsidP="00D05231">
      <w:pPr>
        <w:outlineLvl w:val="0"/>
        <w:rPr>
          <w:b/>
          <w:sz w:val="16"/>
          <w:szCs w:val="16"/>
        </w:rPr>
      </w:pPr>
    </w:p>
    <w:p w:rsidR="00D05231" w:rsidRDefault="00D05231" w:rsidP="00D0523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0832" behindDoc="0" locked="0" layoutInCell="1" allowOverlap="1" wp14:anchorId="62F6905C" wp14:editId="280D08B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1" name="Textové po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6905C" id="Textové pole 141" o:spid="_x0000_s1092" type="#_x0000_t202" style="position:absolute;left:0;text-align:left;margin-left:359.65pt;margin-top:1.65pt;width:88.5pt;height:21.75pt;z-index:25420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F15x7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1856" behindDoc="0" locked="0" layoutInCell="1" allowOverlap="1" wp14:anchorId="17133E07" wp14:editId="583F503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42" name="Textové po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3E07" id="Textové pole 142" o:spid="_x0000_s1093" type="#_x0000_t202" style="position:absolute;left:0;text-align:left;margin-left:359.65pt;margin-top:23.4pt;width:88.5pt;height:33pt;z-index:25420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O9WsA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gwO9W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2880" behindDoc="0" locked="0" layoutInCell="1" allowOverlap="1" wp14:anchorId="0FF4EDE7" wp14:editId="425778E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43" name="Textové po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Jednací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4EDE7" id="Textové pole 143" o:spid="_x0000_s1094" type="#_x0000_t202" style="position:absolute;left:0;text-align:left;margin-left:-1.1pt;margin-top:1.65pt;width:354.65pt;height:21.75pt;z-index:25420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1+e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y15gJMgIh/RAZyv3P74jJTlFLgEyTcqUsPpewXo7X8sZtnjKRt3J5pNBQt4MRPT0pdZyGihp&#10;oc3E7YzOtgYc40Dq6a1soRrZWemB5k6PTkNQBQE6HNf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l2uj6asZfsIdtISThs8A48R&#10;DAapv2A0wcWusPm8I5pixN8IsGSRZJl7Cfwky1cpTPR5pj7PENEAVIUtRmF4Y8PrsVOa9QNUChYR&#10;8iXYuGPeYc7voSug4iZweT2pw0PjXofzuV/16znc/AQ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uadfnr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Jednací židle</w:t>
                      </w:r>
                    </w:p>
                  </w:txbxContent>
                </v:textbox>
              </v:shape>
            </w:pict>
          </mc:Fallback>
        </mc:AlternateContent>
      </w:r>
    </w:p>
    <w:p w:rsidR="00D05231" w:rsidRPr="000B6C71" w:rsidRDefault="00D05231" w:rsidP="000B6C71">
      <w:pPr>
        <w:spacing w:after="0" w:line="240" w:lineRule="auto"/>
        <w:outlineLvl w:val="0"/>
        <w:rPr>
          <w:b/>
          <w:color w:val="000000" w:themeColor="text1"/>
          <w:sz w:val="20"/>
          <w:szCs w:val="20"/>
        </w:rPr>
      </w:pPr>
      <w:r>
        <w:rPr>
          <w:color w:val="000000" w:themeColor="text1"/>
        </w:rPr>
        <w:t xml:space="preserve">Rozměr:  :  </w:t>
      </w:r>
      <w:r w:rsidR="000B6C71" w:rsidRPr="000B6C71">
        <w:rPr>
          <w:b/>
          <w:color w:val="000000" w:themeColor="text1"/>
        </w:rPr>
        <w:t>cca</w:t>
      </w:r>
      <w:r w:rsidR="000B6C71">
        <w:rPr>
          <w:color w:val="000000" w:themeColor="text1"/>
        </w:rPr>
        <w:t xml:space="preserve"> </w:t>
      </w:r>
      <w:r w:rsidR="00ED3A20">
        <w:rPr>
          <w:b/>
          <w:color w:val="000000" w:themeColor="text1"/>
          <w:sz w:val="20"/>
          <w:szCs w:val="20"/>
        </w:rPr>
        <w:t>š.sed490</w:t>
      </w:r>
      <w:r w:rsidRPr="00BA7703">
        <w:rPr>
          <w:b/>
          <w:color w:val="000000" w:themeColor="text1"/>
          <w:sz w:val="20"/>
          <w:szCs w:val="20"/>
        </w:rPr>
        <w:t>/</w:t>
      </w:r>
      <w:proofErr w:type="spellStart"/>
      <w:r w:rsidR="00ED3A20">
        <w:rPr>
          <w:b/>
          <w:color w:val="000000" w:themeColor="text1"/>
          <w:sz w:val="20"/>
          <w:szCs w:val="20"/>
        </w:rPr>
        <w:t>v.opěr</w:t>
      </w:r>
      <w:proofErr w:type="spellEnd"/>
      <w:r w:rsidR="00ED3A20">
        <w:rPr>
          <w:b/>
          <w:color w:val="000000" w:themeColor="text1"/>
          <w:sz w:val="20"/>
          <w:szCs w:val="20"/>
        </w:rPr>
        <w:t>. 810/v.sedu43</w:t>
      </w:r>
      <w:r>
        <w:rPr>
          <w:b/>
          <w:color w:val="000000" w:themeColor="text1"/>
          <w:sz w:val="20"/>
          <w:szCs w:val="20"/>
        </w:rPr>
        <w:t xml:space="preserve">0 </w:t>
      </w:r>
      <w:r w:rsidRPr="00BA7703">
        <w:rPr>
          <w:b/>
          <w:color w:val="000000" w:themeColor="text1"/>
          <w:sz w:val="20"/>
          <w:szCs w:val="20"/>
        </w:rPr>
        <w:t>mm</w:t>
      </w:r>
      <w:r w:rsidR="000B6C71">
        <w:rPr>
          <w:b/>
          <w:color w:val="000000" w:themeColor="text1"/>
          <w:sz w:val="20"/>
          <w:szCs w:val="20"/>
        </w:rPr>
        <w:tab/>
      </w:r>
      <w:r w:rsidR="0029225C">
        <w:rPr>
          <w:rFonts w:ascii="Century Gothic" w:hAnsi="Century Gothic"/>
          <w:sz w:val="12"/>
          <w:szCs w:val="18"/>
        </w:rPr>
        <w:tab/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12</w:t>
      </w:r>
    </w:p>
    <w:p w:rsidR="00D05231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05231" w:rsidRDefault="00D05231" w:rsidP="00D05231">
      <w:pPr>
        <w:jc w:val="both"/>
      </w:pPr>
      <w:r>
        <w:t>Jednací židle  s</w:t>
      </w:r>
      <w:r w:rsidR="00ED3A20">
        <w:t xml:space="preserve"> pružnou </w:t>
      </w:r>
      <w:r>
        <w:t xml:space="preserve">kovovou </w:t>
      </w:r>
      <w:r w:rsidR="00ED3A20">
        <w:t xml:space="preserve">chromovou </w:t>
      </w:r>
      <w:proofErr w:type="spellStart"/>
      <w:r w:rsidR="00ED3A20">
        <w:t>konstrukcís</w:t>
      </w:r>
      <w:proofErr w:type="spellEnd"/>
      <w:r w:rsidR="00ED3A20">
        <w:t> čalouněným sedákem a  opěradlem.</w:t>
      </w:r>
      <w:r>
        <w:t xml:space="preserve"> Židle má plastové </w:t>
      </w:r>
      <w:proofErr w:type="spellStart"/>
      <w:r>
        <w:t>područe</w:t>
      </w:r>
      <w:proofErr w:type="spellEnd"/>
      <w:r w:rsidR="00ED3A20">
        <w:t xml:space="preserve"> na </w:t>
      </w:r>
      <w:proofErr w:type="gramStart"/>
      <w:r w:rsidR="00ED3A20">
        <w:t>trubce</w:t>
      </w:r>
      <w:r>
        <w:t xml:space="preserve"> . Potah</w:t>
      </w:r>
      <w:proofErr w:type="gramEnd"/>
      <w:r>
        <w:t xml:space="preserve"> složení : 100 % polyester, 600.000 zátěžových otáček, BS EN 1021-1, BS EN 1021-2, BS EN 7176, stálost na světle č.5, , gramáž min. 320 g/m2.Čalounění (barva) bude vybrána investorem.</w:t>
      </w:r>
    </w:p>
    <w:p w:rsidR="00D05231" w:rsidRDefault="00D05231" w:rsidP="00D05231">
      <w:pPr>
        <w:jc w:val="center"/>
        <w:outlineLvl w:val="0"/>
        <w:rPr>
          <w:b/>
          <w:sz w:val="16"/>
          <w:szCs w:val="16"/>
        </w:rPr>
      </w:pPr>
    </w:p>
    <w:p w:rsidR="00D05231" w:rsidRDefault="00D05231" w:rsidP="00D0523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4928" behindDoc="0" locked="0" layoutInCell="1" allowOverlap="1" wp14:anchorId="277F00A7" wp14:editId="4E48D67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F00A7" id="Textové pole 21" o:spid="_x0000_s1095" type="#_x0000_t202" style="position:absolute;left:0;text-align:left;margin-left:359.65pt;margin-top:1.65pt;width:88.5pt;height:21.75pt;z-index:25420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UXaDf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5952" behindDoc="0" locked="0" layoutInCell="1" allowOverlap="1" wp14:anchorId="5B587E3A" wp14:editId="6CEF5F9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ové po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87E3A" id="Textové pole 22" o:spid="_x0000_s1096" type="#_x0000_t202" style="position:absolute;left:0;text-align:left;margin-left:359.65pt;margin-top:23.4pt;width:88.5pt;height:33pt;z-index:25420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+IrwIAAFQ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K434i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6976" behindDoc="0" locked="0" layoutInCell="1" allowOverlap="1" wp14:anchorId="363332F8" wp14:editId="65372B8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332F8" id="Textové pole 29" o:spid="_x0000_s1097" type="#_x0000_t202" style="position:absolute;left:0;text-align:left;margin-left:-1.1pt;margin-top:1.65pt;width:354.65pt;height:21.75pt;z-index:25420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wR4l9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05231" w:rsidRPr="00005AE4" w:rsidRDefault="00D05231" w:rsidP="00D05231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popis: </w:t>
      </w:r>
      <w:r w:rsidR="00B077B1" w:rsidRPr="00B077B1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>š</w:t>
      </w:r>
      <w:r w:rsidR="000B6C71">
        <w:rPr>
          <w:b/>
          <w:color w:val="000000" w:themeColor="text1"/>
        </w:rPr>
        <w:t xml:space="preserve">. </w:t>
      </w:r>
      <w:r>
        <w:rPr>
          <w:b/>
          <w:color w:val="000000" w:themeColor="text1"/>
        </w:rPr>
        <w:t>1650/hl.22</w:t>
      </w:r>
      <w:r w:rsidRPr="00005AE4">
        <w:rPr>
          <w:b/>
          <w:color w:val="000000" w:themeColor="text1"/>
        </w:rPr>
        <w:t>/v1000</w:t>
      </w:r>
    </w:p>
    <w:p w:rsidR="00D05231" w:rsidRPr="00DA6BE0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s</w:t>
      </w:r>
      <w:r w:rsidRPr="00DA6BE0">
        <w:rPr>
          <w:color w:val="000000" w:themeColor="text1"/>
        </w:rPr>
        <w:t xml:space="preserve"> barevnou kobercovou </w:t>
      </w:r>
      <w:proofErr w:type="gramStart"/>
      <w:r w:rsidRPr="00DA6BE0">
        <w:rPr>
          <w:color w:val="000000" w:themeColor="text1"/>
        </w:rPr>
        <w:t>textilií ,podklad</w:t>
      </w:r>
      <w:proofErr w:type="gramEnd"/>
      <w:r w:rsidRPr="00DA6BE0">
        <w:rPr>
          <w:color w:val="000000" w:themeColor="text1"/>
        </w:rPr>
        <w:t xml:space="preserve"> hobra 12 mm ,AL rámek eloxovaný a plastové rohy. </w:t>
      </w:r>
      <w:proofErr w:type="gramStart"/>
      <w:r>
        <w:rPr>
          <w:color w:val="000000" w:themeColor="text1"/>
        </w:rPr>
        <w:t>Dodávka :2</w:t>
      </w:r>
      <w:r w:rsidRPr="00DA6BE0">
        <w:rPr>
          <w:color w:val="000000" w:themeColor="text1"/>
        </w:rPr>
        <w:t>x</w:t>
      </w:r>
      <w:proofErr w:type="gramEnd"/>
      <w:r>
        <w:rPr>
          <w:color w:val="000000" w:themeColor="text1"/>
        </w:rPr>
        <w:t xml:space="preserve"> šedá</w:t>
      </w:r>
      <w:r w:rsidRPr="00DA6BE0">
        <w:rPr>
          <w:color w:val="000000" w:themeColor="text1"/>
        </w:rPr>
        <w:t xml:space="preserve"> nástěnka.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21312" behindDoc="0" locked="0" layoutInCell="1" allowOverlap="1" wp14:anchorId="792A47C2" wp14:editId="660FE8D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6" name="Textové po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A47C2" id="Textové pole 476" o:spid="_x0000_s1098" type="#_x0000_t202" style="position:absolute;margin-left:361.1pt;margin-top:49.5pt;width:88.5pt;height:33pt;z-index:25422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GJm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9DhiZ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2336" behindDoc="0" locked="0" layoutInCell="1" allowOverlap="1" wp14:anchorId="0B647A9E" wp14:editId="28C0B234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7" name="Textové po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47A9E" id="Textové pole 477" o:spid="_x0000_s1099" type="#_x0000_t202" style="position:absolute;margin-left:361.1pt;margin-top:25.8pt;width:88.5pt;height:21.75pt;z-index:25422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HW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uc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y4vj6asZPMEdtISbhuMAc0I&#10;Br3UXzAa4WGX2HzeEU0x4m8EWDJPssx1Aj/J5ssUJvo8Up1HiKgBqsQWozC8taF77JRmXQ+ZgkWE&#10;vAYbt8w7zPk9VAVU3AQeryd1aDSuO5zP/a5f7XDz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Ng3x1r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23360" behindDoc="0" locked="0" layoutInCell="1" allowOverlap="1" wp14:anchorId="03812E37" wp14:editId="0DD6A5BC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8" name="Textové po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VODOINSTALACE NA NÁBYTEK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12E37" id="Textové pole 478" o:spid="_x0000_s1100" type="#_x0000_t202" style="position:absolute;margin-left:-1.1pt;margin-top:25.8pt;width:354.65pt;height:21.75pt;z-index:25422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UOMsg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E0NQ4y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VODOINSTALACE NA NÁBYTEK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spacing w:line="240" w:lineRule="auto"/>
        <w:outlineLvl w:val="0"/>
        <w:rPr>
          <w:color w:val="000000" w:themeColor="text1"/>
        </w:rPr>
      </w:pPr>
      <w:r>
        <w:rPr>
          <w:noProof/>
          <w:color w:val="000000" w:themeColor="text1"/>
        </w:rPr>
        <w:t>Kompletní vodoinstalace na nábytek včetně dopojení sifonu od dřezu.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08000" behindDoc="0" locked="0" layoutInCell="1" allowOverlap="1" wp14:anchorId="108DFFA3" wp14:editId="3294D40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DFFA3" id="Textové pole 31" o:spid="_x0000_s1101" type="#_x0000_t202" style="position:absolute;margin-left:361.1pt;margin-top:49.5pt;width:88.5pt;height:33pt;z-index:25420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PCkmcCvAgAAVA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09024" behindDoc="0" locked="0" layoutInCell="1" allowOverlap="1" wp14:anchorId="1296D2C8" wp14:editId="3F210C03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6D2C8" id="Textové pole 32" o:spid="_x0000_s1102" type="#_x0000_t202" style="position:absolute;margin-left:361.1pt;margin-top:25.8pt;width:88.5pt;height:21.75pt;z-index:25420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ClJ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Flip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t1uTiaspLNE9hJSzhtMAY8RTDo&#10;pf6C0QjXusTm845oihF/I8CSeZJl7h3wk2y+TGGizzPVeYaIGqBKbDEKw1sb3o6d0qzroVKwiJDX&#10;YOOWeYc5v4eugIqbwNX1pA7PjHsbzud+1a/HcPMT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l4ClJsAIAAFQ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0048" behindDoc="0" locked="0" layoutInCell="1" allowOverlap="1" wp14:anchorId="71D6A242" wp14:editId="521BAFA4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6A242" id="Textové pole 33" o:spid="_x0000_s1103" type="#_x0000_t202" style="position:absolute;margin-left:-1.1pt;margin-top:25.8pt;width:354.65pt;height:21.75pt;z-index:25421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PrqkqeyAgAAVA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9B7793" w:rsidRPr="009B7793" w:rsidRDefault="009B7793" w:rsidP="009B7793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9B7793">
        <w:rPr>
          <w:noProof/>
          <w:color w:val="000000" w:themeColor="text1"/>
        </w:rPr>
        <w:t xml:space="preserve">Součástí položky je dodávka a montáž rovaděče RUČ – viz. schéma (obecné schéma, bude upřesněno dle vybavení učebny) , rozvody elektroinstalace silnoproudých a slaboproudých rozvodů pro jednotlivé stoly a lavice vč. dodávky kabelů, dodávka a montáž zásuvek na nábytku, revizní zpráva. 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7216" behindDoc="0" locked="0" layoutInCell="1" allowOverlap="1" wp14:anchorId="0B2E158D" wp14:editId="01FD7614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67" name="Textové po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E158D" id="Textové pole 467" o:spid="_x0000_s1104" type="#_x0000_t202" style="position:absolute;margin-left:361.1pt;margin-top:49.5pt;width:88.5pt;height:33pt;z-index:2542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xy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RnSsc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8240" behindDoc="0" locked="0" layoutInCell="1" allowOverlap="1" wp14:anchorId="73A7850D" wp14:editId="7CA82EDE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68" name="Textové po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850D" id="Textové pole 468" o:spid="_x0000_s1105" type="#_x0000_t202" style="position:absolute;margin-left:361.1pt;margin-top:25.8pt;width:88.5pt;height:21.75pt;z-index:2542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2l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C7wq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+syP5qyguYR7aQBbxuNgc0I&#10;Bz3oL5RM+LBLaj5vmeaUyDcKLZknWeY6gZ9k82WKE30eqc4jTNUIVVJLSRje2NA9tqMWXY+ZgkUU&#10;vEQbt8I7zPk9VIVU3AQf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86N9pb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9264" behindDoc="0" locked="0" layoutInCell="1" allowOverlap="1" wp14:anchorId="5B1B0830" wp14:editId="3715F7EC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69" name="Textové po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0830" id="Textové pole 469" o:spid="_x0000_s1106" type="#_x0000_t202" style="position:absolute;margin-left:-1.1pt;margin-top:25.8pt;width:354.65pt;height:21.75pt;z-index:25421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zd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sw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5rr7hzVgn1I9pJA542egYf&#10;Ixx0oL9SMuLFLqj5smOaUyLfKrRkFiWJewn8JElXMU70eaY8zzBVIVRBLSXz8MbOr8du0KLtsNJs&#10;EQWv0MaN8A576gqpuAleXk/q8NC41+F87lc9PYebX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DyBHN2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1072" behindDoc="0" locked="0" layoutInCell="1" allowOverlap="1" wp14:anchorId="60D4F472" wp14:editId="64B29FD7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0" name="Textové po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4F472" id="Textové pole 470" o:spid="_x0000_s1107" type="#_x0000_t202" style="position:absolute;margin-left:361.1pt;margin-top:49.5pt;width:88.5pt;height:33pt;z-index:25421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LmMDr2vAgAAVg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  <w:p w:rsidR="00D05231" w:rsidRDefault="00D05231" w:rsidP="00D05231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2096" behindDoc="0" locked="0" layoutInCell="1" allowOverlap="1" wp14:anchorId="33AAE08F" wp14:editId="3D75A58A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1" name="Textové pol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AE08F" id="Textové pole 471" o:spid="_x0000_s1108" type="#_x0000_t202" style="position:absolute;margin-left:361.1pt;margin-top:25.8pt;width:88.5pt;height:21.75pt;z-index:25421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gYPsAIAAFY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B6IgYP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3120" behindDoc="0" locked="0" layoutInCell="1" allowOverlap="1" wp14:anchorId="655C85EF" wp14:editId="298B03C2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2" name="Textové po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C85EF" id="Textové pole 472" o:spid="_x0000_s1109" type="#_x0000_t202" style="position:absolute;margin-left:-1.1pt;margin-top:25.8pt;width:354.65pt;height:21.75pt;z-index:2542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7qo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BST7qoswIAAFY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14144" behindDoc="0" locked="0" layoutInCell="1" allowOverlap="1" wp14:anchorId="551BEC76" wp14:editId="2B4B538B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473" name="Textové po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  <w:p w:rsidR="00D05231" w:rsidRDefault="00D05231" w:rsidP="00D0523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BEC76" id="Textové pole 473" o:spid="_x0000_s1110" type="#_x0000_t202" style="position:absolute;margin-left:361.1pt;margin-top:49.5pt;width:88.5pt;height:33pt;z-index:2542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RqsQ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D0Rka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  <w:p w:rsidR="00D05231" w:rsidRDefault="00D05231" w:rsidP="00D0523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5168" behindDoc="0" locked="0" layoutInCell="1" allowOverlap="1" wp14:anchorId="03D0CBD3" wp14:editId="7C280656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474" name="Textové pol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0CBD3" id="Textové pole 474" o:spid="_x0000_s1111" type="#_x0000_t202" style="position:absolute;margin-left:361.1pt;margin-top:25.8pt;width:88.5pt;height:21.75pt;z-index:2542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aan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Jp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l35e3fOKqB6RDtpwNtGY2Az&#10;wkEL+islAz7snJovO6Y5JfKtQkumUZK4TuAnyXwZ40SfR4rzCFMlQuXUUjINb+zUPXa9Fk2LmSaL&#10;KLhCG9fCO+ypKqTiJvh4PalDo3Hd4Xzudz21w80vAA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5RGmp7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16192" behindDoc="0" locked="0" layoutInCell="1" allowOverlap="1" wp14:anchorId="26880349" wp14:editId="4AF2CCAE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475" name="Textové po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D05231" w:rsidRDefault="00D05231" w:rsidP="00D0523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80349" id="Textové pole 475" o:spid="_x0000_s1112" type="#_x0000_t202" style="position:absolute;margin-left:-1.1pt;margin-top:25.8pt;width:354.65pt;height:21.75pt;z-index:2542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Gf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VjlGgoxwSI90tnL/4ztSklPkEiDTpEwJqx8UrLfzjZzhuD1lo+5l88kgIW8HInp6rbWcBkpa&#10;aDNxO6OzrQHHOJB6eitbqEZ2VnqgudOj0xBUQYAOx/V0OiLoCDUQzPI4i3PotIFculqmqW8uIu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uvl0ZS1bJ/ATlrCaYNn4DGC&#10;wSD1F4wmuNgVNp93RFOM+BsBliySLHMvgZ9k+SqFiT7P1OcZIhqAqrDFKAxvbXg9dkqzfoBKwSJC&#10;XoONO+Yd5vweugIqbgKX15M6PDTudTif+1W/nsPNT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OvFYZ+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D05231" w:rsidRDefault="00D05231" w:rsidP="00D0523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5231" w:rsidRDefault="00D05231" w:rsidP="00D05231">
      <w:pPr>
        <w:spacing w:line="240" w:lineRule="auto"/>
      </w:pPr>
    </w:p>
    <w:p w:rsidR="00D05231" w:rsidRDefault="00D05231" w:rsidP="00D0523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D05231" w:rsidRDefault="00D05231" w:rsidP="00D05231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6E2A23" w:rsidRDefault="006E2A23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</w:p>
    <w:p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bookmarkStart w:id="1" w:name="_GoBack"/>
      <w:bookmarkEnd w:id="1"/>
      <w:r w:rsidRPr="00F25B12">
        <w:rPr>
          <w:b/>
          <w:color w:val="000000" w:themeColor="text1"/>
          <w:sz w:val="40"/>
          <w:szCs w:val="40"/>
        </w:rPr>
        <w:t>Technické podmínky pro realizaci</w:t>
      </w:r>
    </w:p>
    <w:p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ze vzorků a barevných odstínu.</w:t>
      </w:r>
      <w:r w:rsidR="00BB2BC3">
        <w:rPr>
          <w:b/>
          <w:sz w:val="28"/>
          <w:szCs w:val="28"/>
        </w:rPr>
        <w:t xml:space="preserve"> </w:t>
      </w:r>
      <w:r w:rsidR="00D05231">
        <w:rPr>
          <w:b/>
          <w:sz w:val="28"/>
          <w:szCs w:val="28"/>
        </w:rPr>
        <w:t>Barevné provedení učebny a kabinetu</w:t>
      </w:r>
      <w:r>
        <w:rPr>
          <w:b/>
          <w:sz w:val="28"/>
          <w:szCs w:val="28"/>
        </w:rPr>
        <w:t xml:space="preserve"> je doporučující.</w:t>
      </w:r>
      <w:r w:rsidR="00BB2B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Vybavení a zařízení musí splňovat i technické požadavky uživatele nejenom provozní, ale i  uživatelskou bezpečnost. </w:t>
      </w:r>
    </w:p>
    <w:p w:rsidR="002A457E" w:rsidRPr="00205579" w:rsidRDefault="00D05231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</w:t>
      </w:r>
      <w:r w:rsidR="002A457E">
        <w:rPr>
          <w:b/>
          <w:sz w:val="28"/>
          <w:szCs w:val="28"/>
        </w:rPr>
        <w:t xml:space="preserve"> je kompletní dovoz nábytku,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 xml:space="preserve">dopravní náklady na montážní </w:t>
      </w:r>
      <w:proofErr w:type="gramStart"/>
      <w:r w:rsidR="002A457E">
        <w:rPr>
          <w:b/>
          <w:sz w:val="28"/>
          <w:szCs w:val="28"/>
        </w:rPr>
        <w:t>pracovníky ,noclehy</w:t>
      </w:r>
      <w:proofErr w:type="gramEnd"/>
      <w:r w:rsidR="002A457E">
        <w:rPr>
          <w:b/>
          <w:sz w:val="28"/>
          <w:szCs w:val="28"/>
        </w:rPr>
        <w:t>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stravné a celková montáž nábytku.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 xml:space="preserve">Součástí dodávky nábytku je i odborné </w:t>
      </w:r>
      <w:proofErr w:type="spellStart"/>
      <w:r w:rsidR="002A457E">
        <w:rPr>
          <w:b/>
          <w:sz w:val="28"/>
          <w:szCs w:val="28"/>
        </w:rPr>
        <w:t>dopojení</w:t>
      </w:r>
      <w:proofErr w:type="spellEnd"/>
      <w:r w:rsidR="002A457E">
        <w:rPr>
          <w:b/>
          <w:sz w:val="28"/>
          <w:szCs w:val="28"/>
        </w:rPr>
        <w:t xml:space="preserve"> médií v nábytku jako voda,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odpady a elektroinstalace včetně potřebných revizí.</w:t>
      </w:r>
      <w:r w:rsidR="002A457E" w:rsidRPr="00205579">
        <w:rPr>
          <w:noProof/>
          <w:color w:val="000000" w:themeColor="text1"/>
        </w:rPr>
        <w:t xml:space="preserve"> </w:t>
      </w:r>
      <w:r w:rsidR="002A457E">
        <w:rPr>
          <w:b/>
          <w:noProof/>
          <w:color w:val="000000" w:themeColor="text1"/>
          <w:sz w:val="28"/>
          <w:szCs w:val="28"/>
        </w:rPr>
        <w:t xml:space="preserve">Dodavatel interiéru </w:t>
      </w:r>
      <w:r w:rsidR="002A457E" w:rsidRPr="00205579">
        <w:rPr>
          <w:b/>
          <w:noProof/>
          <w:color w:val="000000" w:themeColor="text1"/>
          <w:sz w:val="28"/>
          <w:szCs w:val="28"/>
        </w:rPr>
        <w:t xml:space="preserve"> provede hrubý a čistý úklid místnosti suchým a mokrým procesem.</w:t>
      </w:r>
    </w:p>
    <w:p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 w:rsidRPr="00B25CCD">
        <w:rPr>
          <w:b/>
          <w:sz w:val="28"/>
          <w:szCs w:val="28"/>
          <w:u w:val="single"/>
        </w:rPr>
        <w:lastRenderedPageBreak/>
        <w:t xml:space="preserve">Dodavatel je povinen si po stavební rekonstrukci zaměřit učebny a v případě kolizních </w:t>
      </w:r>
      <w:proofErr w:type="gramStart"/>
      <w:r w:rsidRPr="00B25CCD">
        <w:rPr>
          <w:b/>
          <w:sz w:val="28"/>
          <w:szCs w:val="28"/>
          <w:u w:val="single"/>
        </w:rPr>
        <w:t>rozměrů ,</w:t>
      </w:r>
      <w:r w:rsidR="00D05231" w:rsidRPr="00B25CCD">
        <w:rPr>
          <w:b/>
          <w:sz w:val="28"/>
          <w:szCs w:val="28"/>
          <w:u w:val="single"/>
        </w:rPr>
        <w:t xml:space="preserve"> </w:t>
      </w:r>
      <w:r w:rsidRPr="00B25CCD">
        <w:rPr>
          <w:b/>
          <w:sz w:val="28"/>
          <w:szCs w:val="28"/>
          <w:u w:val="single"/>
        </w:rPr>
        <w:t>upravit</w:t>
      </w:r>
      <w:proofErr w:type="gramEnd"/>
      <w:r w:rsidRPr="00B25CCD">
        <w:rPr>
          <w:b/>
          <w:sz w:val="28"/>
          <w:szCs w:val="28"/>
          <w:u w:val="single"/>
        </w:rPr>
        <w:t xml:space="preserve"> výrobní výkresy nábytků a dalšího vybavení v součinnosti se zadavatelem zakázky a projektantem interiéru a stavby</w:t>
      </w:r>
      <w:r>
        <w:rPr>
          <w:b/>
          <w:sz w:val="28"/>
          <w:szCs w:val="28"/>
        </w:rPr>
        <w:t>.</w:t>
      </w:r>
    </w:p>
    <w:p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734F66" w:rsidRDefault="00734F66" w:rsidP="00734F66">
      <w:pPr>
        <w:spacing w:line="240" w:lineRule="auto"/>
        <w:outlineLvl w:val="0"/>
        <w:rPr>
          <w:color w:val="000000" w:themeColor="text1"/>
        </w:rPr>
      </w:pP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sectPr w:rsidR="002465A2" w:rsidSect="00B87BC5"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7A0" w:rsidRDefault="000607A0" w:rsidP="00112FBA">
      <w:pPr>
        <w:spacing w:after="0" w:line="240" w:lineRule="auto"/>
      </w:pPr>
      <w:r>
        <w:separator/>
      </w:r>
    </w:p>
  </w:endnote>
  <w:endnote w:type="continuationSeparator" w:id="0">
    <w:p w:rsidR="000607A0" w:rsidRDefault="000607A0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8512"/>
      <w:docPartObj>
        <w:docPartGallery w:val="Page Numbers (Bottom of Page)"/>
        <w:docPartUnique/>
      </w:docPartObj>
    </w:sdtPr>
    <w:sdtEndPr/>
    <w:sdtContent>
      <w:p w:rsidR="00623FF8" w:rsidRDefault="00623FF8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79298E8" wp14:editId="4E00EC0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FF8" w:rsidRDefault="00623FF8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6E2A23" w:rsidRPr="006E2A23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9298E8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113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623FF8" w:rsidRDefault="00623FF8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6E2A23" w:rsidRPr="006E2A23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7A0" w:rsidRDefault="000607A0" w:rsidP="00112FBA">
      <w:pPr>
        <w:spacing w:after="0" w:line="240" w:lineRule="auto"/>
      </w:pPr>
      <w:r>
        <w:separator/>
      </w:r>
    </w:p>
  </w:footnote>
  <w:footnote w:type="continuationSeparator" w:id="0">
    <w:p w:rsidR="000607A0" w:rsidRDefault="000607A0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E4F08"/>
    <w:multiLevelType w:val="multilevel"/>
    <w:tmpl w:val="6F8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34D69"/>
    <w:multiLevelType w:val="multilevel"/>
    <w:tmpl w:val="051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8F422D"/>
    <w:multiLevelType w:val="multilevel"/>
    <w:tmpl w:val="F4842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7"/>
  </w:num>
  <w:num w:numId="13">
    <w:abstractNumId w:val="0"/>
  </w:num>
  <w:num w:numId="14">
    <w:abstractNumId w:val="0"/>
  </w:num>
  <w:num w:numId="15">
    <w:abstractNumId w:val="1"/>
  </w:num>
  <w:num w:numId="16">
    <w:abstractNumId w:val="6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íková Martina">
    <w15:presenceInfo w15:providerId="AD" w15:userId="S-1-5-21-1313150949-1308233450-926709054-124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BA"/>
    <w:rsid w:val="00005AE4"/>
    <w:rsid w:val="00007FAE"/>
    <w:rsid w:val="00014D07"/>
    <w:rsid w:val="000153E1"/>
    <w:rsid w:val="00017259"/>
    <w:rsid w:val="0002013B"/>
    <w:rsid w:val="00020571"/>
    <w:rsid w:val="00023180"/>
    <w:rsid w:val="000243A6"/>
    <w:rsid w:val="00024D37"/>
    <w:rsid w:val="00024DF0"/>
    <w:rsid w:val="00026929"/>
    <w:rsid w:val="0003288F"/>
    <w:rsid w:val="00032931"/>
    <w:rsid w:val="00037CA8"/>
    <w:rsid w:val="0004019D"/>
    <w:rsid w:val="000454AF"/>
    <w:rsid w:val="00047427"/>
    <w:rsid w:val="00050343"/>
    <w:rsid w:val="00051AA1"/>
    <w:rsid w:val="00053BEB"/>
    <w:rsid w:val="00053D90"/>
    <w:rsid w:val="00055BDE"/>
    <w:rsid w:val="000566F3"/>
    <w:rsid w:val="000607A0"/>
    <w:rsid w:val="0006141C"/>
    <w:rsid w:val="00061A45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3DA8"/>
    <w:rsid w:val="00087E89"/>
    <w:rsid w:val="00090239"/>
    <w:rsid w:val="000A0F01"/>
    <w:rsid w:val="000A4B49"/>
    <w:rsid w:val="000B1084"/>
    <w:rsid w:val="000B1C95"/>
    <w:rsid w:val="000B23D2"/>
    <w:rsid w:val="000B260D"/>
    <w:rsid w:val="000B2B87"/>
    <w:rsid w:val="000B327C"/>
    <w:rsid w:val="000B6C71"/>
    <w:rsid w:val="000B6C85"/>
    <w:rsid w:val="000C05DD"/>
    <w:rsid w:val="000C2D27"/>
    <w:rsid w:val="000C3A0C"/>
    <w:rsid w:val="000C7E01"/>
    <w:rsid w:val="000D02EC"/>
    <w:rsid w:val="000D5405"/>
    <w:rsid w:val="000D7B7E"/>
    <w:rsid w:val="000D7FB8"/>
    <w:rsid w:val="000E04DF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1C92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6FD6"/>
    <w:rsid w:val="001548F6"/>
    <w:rsid w:val="001701BC"/>
    <w:rsid w:val="00171EAD"/>
    <w:rsid w:val="00185240"/>
    <w:rsid w:val="00186B86"/>
    <w:rsid w:val="00191617"/>
    <w:rsid w:val="00195DE4"/>
    <w:rsid w:val="00197DA3"/>
    <w:rsid w:val="001A228A"/>
    <w:rsid w:val="001A3D40"/>
    <w:rsid w:val="001A3D71"/>
    <w:rsid w:val="001A4389"/>
    <w:rsid w:val="001A54A6"/>
    <w:rsid w:val="001A61FF"/>
    <w:rsid w:val="001A69A2"/>
    <w:rsid w:val="001A75EA"/>
    <w:rsid w:val="001A7B55"/>
    <w:rsid w:val="001B0188"/>
    <w:rsid w:val="001B10D7"/>
    <w:rsid w:val="001B150E"/>
    <w:rsid w:val="001B1BEE"/>
    <w:rsid w:val="001B379D"/>
    <w:rsid w:val="001C0EC1"/>
    <w:rsid w:val="001C191A"/>
    <w:rsid w:val="001C482E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E5AA7"/>
    <w:rsid w:val="001E6353"/>
    <w:rsid w:val="001F02BC"/>
    <w:rsid w:val="001F23FF"/>
    <w:rsid w:val="001F3DB0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08A9"/>
    <w:rsid w:val="00232B5F"/>
    <w:rsid w:val="00232EB5"/>
    <w:rsid w:val="0023409B"/>
    <w:rsid w:val="002352BC"/>
    <w:rsid w:val="00241B1E"/>
    <w:rsid w:val="0024315A"/>
    <w:rsid w:val="00243850"/>
    <w:rsid w:val="002465A2"/>
    <w:rsid w:val="0024784D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76FA4"/>
    <w:rsid w:val="00281EEC"/>
    <w:rsid w:val="00281F4B"/>
    <w:rsid w:val="00282A49"/>
    <w:rsid w:val="00287249"/>
    <w:rsid w:val="00287F43"/>
    <w:rsid w:val="00291C51"/>
    <w:rsid w:val="0029225C"/>
    <w:rsid w:val="00294AAA"/>
    <w:rsid w:val="002958A0"/>
    <w:rsid w:val="00296ADC"/>
    <w:rsid w:val="00297D98"/>
    <w:rsid w:val="002A0289"/>
    <w:rsid w:val="002A2E1D"/>
    <w:rsid w:val="002A339F"/>
    <w:rsid w:val="002A38D7"/>
    <w:rsid w:val="002A457E"/>
    <w:rsid w:val="002A703D"/>
    <w:rsid w:val="002B085E"/>
    <w:rsid w:val="002B5869"/>
    <w:rsid w:val="002B7151"/>
    <w:rsid w:val="002B7CB4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088B"/>
    <w:rsid w:val="00313D01"/>
    <w:rsid w:val="00315CD3"/>
    <w:rsid w:val="003215FF"/>
    <w:rsid w:val="00323E24"/>
    <w:rsid w:val="003245F5"/>
    <w:rsid w:val="00326821"/>
    <w:rsid w:val="00326E8F"/>
    <w:rsid w:val="003304F4"/>
    <w:rsid w:val="003321D1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54B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240"/>
    <w:rsid w:val="003942DC"/>
    <w:rsid w:val="00394D6D"/>
    <w:rsid w:val="003A0E98"/>
    <w:rsid w:val="003B339C"/>
    <w:rsid w:val="003B783A"/>
    <w:rsid w:val="003C14BB"/>
    <w:rsid w:val="003C1B9A"/>
    <w:rsid w:val="003C246E"/>
    <w:rsid w:val="003C254C"/>
    <w:rsid w:val="003C6166"/>
    <w:rsid w:val="003C780F"/>
    <w:rsid w:val="003D1B6B"/>
    <w:rsid w:val="003D1CCD"/>
    <w:rsid w:val="003D2256"/>
    <w:rsid w:val="003D28A1"/>
    <w:rsid w:val="003D74CC"/>
    <w:rsid w:val="003E1467"/>
    <w:rsid w:val="003F0610"/>
    <w:rsid w:val="003F202B"/>
    <w:rsid w:val="003F256C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23F2"/>
    <w:rsid w:val="00453CA8"/>
    <w:rsid w:val="004544FE"/>
    <w:rsid w:val="0046564C"/>
    <w:rsid w:val="00466760"/>
    <w:rsid w:val="00467F85"/>
    <w:rsid w:val="00471039"/>
    <w:rsid w:val="00471635"/>
    <w:rsid w:val="0047318A"/>
    <w:rsid w:val="00475BF7"/>
    <w:rsid w:val="004801A3"/>
    <w:rsid w:val="00480BE4"/>
    <w:rsid w:val="00484349"/>
    <w:rsid w:val="0048479D"/>
    <w:rsid w:val="00486090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65A0"/>
    <w:rsid w:val="004C7707"/>
    <w:rsid w:val="004D2455"/>
    <w:rsid w:val="004D2CF6"/>
    <w:rsid w:val="004D78A3"/>
    <w:rsid w:val="004E2993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0DF2"/>
    <w:rsid w:val="005228D1"/>
    <w:rsid w:val="00523013"/>
    <w:rsid w:val="0052767E"/>
    <w:rsid w:val="0053026D"/>
    <w:rsid w:val="00534138"/>
    <w:rsid w:val="00534EAA"/>
    <w:rsid w:val="00535107"/>
    <w:rsid w:val="005379AF"/>
    <w:rsid w:val="00540A16"/>
    <w:rsid w:val="00541401"/>
    <w:rsid w:val="00542BE8"/>
    <w:rsid w:val="00551287"/>
    <w:rsid w:val="00552AF2"/>
    <w:rsid w:val="00554832"/>
    <w:rsid w:val="00555BC8"/>
    <w:rsid w:val="0055647A"/>
    <w:rsid w:val="005564F6"/>
    <w:rsid w:val="0057055E"/>
    <w:rsid w:val="0057273A"/>
    <w:rsid w:val="0057335D"/>
    <w:rsid w:val="0057340C"/>
    <w:rsid w:val="00575E57"/>
    <w:rsid w:val="00580A11"/>
    <w:rsid w:val="00582252"/>
    <w:rsid w:val="00584757"/>
    <w:rsid w:val="00590E02"/>
    <w:rsid w:val="0059201C"/>
    <w:rsid w:val="005968F2"/>
    <w:rsid w:val="005A075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7E9"/>
    <w:rsid w:val="005B4CDE"/>
    <w:rsid w:val="005C31D2"/>
    <w:rsid w:val="005C4CBE"/>
    <w:rsid w:val="005C4E72"/>
    <w:rsid w:val="005C7DA0"/>
    <w:rsid w:val="005D5A59"/>
    <w:rsid w:val="005D7661"/>
    <w:rsid w:val="005E5A20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3FF8"/>
    <w:rsid w:val="00624885"/>
    <w:rsid w:val="0062657B"/>
    <w:rsid w:val="00627AF6"/>
    <w:rsid w:val="006301DF"/>
    <w:rsid w:val="0063121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20B"/>
    <w:rsid w:val="0067070B"/>
    <w:rsid w:val="0067111E"/>
    <w:rsid w:val="0067664C"/>
    <w:rsid w:val="00680FCC"/>
    <w:rsid w:val="0068136B"/>
    <w:rsid w:val="00681566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A7200"/>
    <w:rsid w:val="006B28ED"/>
    <w:rsid w:val="006B2D45"/>
    <w:rsid w:val="006B3901"/>
    <w:rsid w:val="006C687F"/>
    <w:rsid w:val="006D391F"/>
    <w:rsid w:val="006D56FA"/>
    <w:rsid w:val="006D7470"/>
    <w:rsid w:val="006D7BCA"/>
    <w:rsid w:val="006E0189"/>
    <w:rsid w:val="006E2292"/>
    <w:rsid w:val="006E2A23"/>
    <w:rsid w:val="006E39A3"/>
    <w:rsid w:val="006E5551"/>
    <w:rsid w:val="006F15BF"/>
    <w:rsid w:val="006F1E07"/>
    <w:rsid w:val="006F212E"/>
    <w:rsid w:val="006F2E4B"/>
    <w:rsid w:val="006F6526"/>
    <w:rsid w:val="0070175B"/>
    <w:rsid w:val="00703357"/>
    <w:rsid w:val="00704846"/>
    <w:rsid w:val="007111DC"/>
    <w:rsid w:val="00712D26"/>
    <w:rsid w:val="00712F1C"/>
    <w:rsid w:val="0071392D"/>
    <w:rsid w:val="007254E0"/>
    <w:rsid w:val="0072788D"/>
    <w:rsid w:val="00734F66"/>
    <w:rsid w:val="007353BE"/>
    <w:rsid w:val="00737BEF"/>
    <w:rsid w:val="007401D1"/>
    <w:rsid w:val="007459A4"/>
    <w:rsid w:val="007459EB"/>
    <w:rsid w:val="00746457"/>
    <w:rsid w:val="00746D24"/>
    <w:rsid w:val="00750CF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45F5"/>
    <w:rsid w:val="00775366"/>
    <w:rsid w:val="00776853"/>
    <w:rsid w:val="007771B7"/>
    <w:rsid w:val="007842F4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53D0"/>
    <w:rsid w:val="007B66CE"/>
    <w:rsid w:val="007B755B"/>
    <w:rsid w:val="007C1E2C"/>
    <w:rsid w:val="007C2FCC"/>
    <w:rsid w:val="007C5A24"/>
    <w:rsid w:val="007C78D6"/>
    <w:rsid w:val="007D2175"/>
    <w:rsid w:val="007D363F"/>
    <w:rsid w:val="007D42DA"/>
    <w:rsid w:val="007D4CB4"/>
    <w:rsid w:val="007D5863"/>
    <w:rsid w:val="007D5CCD"/>
    <w:rsid w:val="007D7568"/>
    <w:rsid w:val="007E0538"/>
    <w:rsid w:val="007E0C31"/>
    <w:rsid w:val="007E3623"/>
    <w:rsid w:val="007F33BB"/>
    <w:rsid w:val="007F3411"/>
    <w:rsid w:val="007F4ADB"/>
    <w:rsid w:val="007F4C96"/>
    <w:rsid w:val="00800729"/>
    <w:rsid w:val="00804BC5"/>
    <w:rsid w:val="00810DD8"/>
    <w:rsid w:val="0081315F"/>
    <w:rsid w:val="00814CEB"/>
    <w:rsid w:val="00816E80"/>
    <w:rsid w:val="008173B9"/>
    <w:rsid w:val="00817E72"/>
    <w:rsid w:val="0082099D"/>
    <w:rsid w:val="00822123"/>
    <w:rsid w:val="008256D6"/>
    <w:rsid w:val="00835D43"/>
    <w:rsid w:val="00843073"/>
    <w:rsid w:val="008435F3"/>
    <w:rsid w:val="0084583B"/>
    <w:rsid w:val="008513DF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95F21"/>
    <w:rsid w:val="008A08D9"/>
    <w:rsid w:val="008A1EAA"/>
    <w:rsid w:val="008A2E37"/>
    <w:rsid w:val="008A764B"/>
    <w:rsid w:val="008A789A"/>
    <w:rsid w:val="008B185A"/>
    <w:rsid w:val="008B3269"/>
    <w:rsid w:val="008B5065"/>
    <w:rsid w:val="008B645D"/>
    <w:rsid w:val="008C10A4"/>
    <w:rsid w:val="008C264C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314B6"/>
    <w:rsid w:val="009319A2"/>
    <w:rsid w:val="00935FCB"/>
    <w:rsid w:val="0094594E"/>
    <w:rsid w:val="00947EDB"/>
    <w:rsid w:val="00950829"/>
    <w:rsid w:val="009511AD"/>
    <w:rsid w:val="00956BB2"/>
    <w:rsid w:val="00957D44"/>
    <w:rsid w:val="00962874"/>
    <w:rsid w:val="009630EE"/>
    <w:rsid w:val="009641EF"/>
    <w:rsid w:val="009646AF"/>
    <w:rsid w:val="00967F31"/>
    <w:rsid w:val="0097191A"/>
    <w:rsid w:val="00972EA4"/>
    <w:rsid w:val="0097325F"/>
    <w:rsid w:val="00975A8A"/>
    <w:rsid w:val="0098140E"/>
    <w:rsid w:val="009823D0"/>
    <w:rsid w:val="009834F5"/>
    <w:rsid w:val="009849BA"/>
    <w:rsid w:val="00984D3B"/>
    <w:rsid w:val="00986757"/>
    <w:rsid w:val="0099016F"/>
    <w:rsid w:val="0099479F"/>
    <w:rsid w:val="009A1EB0"/>
    <w:rsid w:val="009A41DC"/>
    <w:rsid w:val="009A68E3"/>
    <w:rsid w:val="009A7FC6"/>
    <w:rsid w:val="009B0068"/>
    <w:rsid w:val="009B2589"/>
    <w:rsid w:val="009B5850"/>
    <w:rsid w:val="009B58FD"/>
    <w:rsid w:val="009B7793"/>
    <w:rsid w:val="009C038C"/>
    <w:rsid w:val="009C09BA"/>
    <w:rsid w:val="009C145E"/>
    <w:rsid w:val="009C4357"/>
    <w:rsid w:val="009C5248"/>
    <w:rsid w:val="009C77C5"/>
    <w:rsid w:val="009D04FD"/>
    <w:rsid w:val="009D3CD5"/>
    <w:rsid w:val="009D6C62"/>
    <w:rsid w:val="009D75FF"/>
    <w:rsid w:val="009E1C87"/>
    <w:rsid w:val="009E3962"/>
    <w:rsid w:val="009E416F"/>
    <w:rsid w:val="009E64FB"/>
    <w:rsid w:val="009F1419"/>
    <w:rsid w:val="009F4411"/>
    <w:rsid w:val="009F4656"/>
    <w:rsid w:val="009F4931"/>
    <w:rsid w:val="009F4E60"/>
    <w:rsid w:val="009F608A"/>
    <w:rsid w:val="009F7DF5"/>
    <w:rsid w:val="00A03824"/>
    <w:rsid w:val="00A06083"/>
    <w:rsid w:val="00A10F81"/>
    <w:rsid w:val="00A11F4D"/>
    <w:rsid w:val="00A153E7"/>
    <w:rsid w:val="00A169FB"/>
    <w:rsid w:val="00A21583"/>
    <w:rsid w:val="00A222A6"/>
    <w:rsid w:val="00A33B47"/>
    <w:rsid w:val="00A36F51"/>
    <w:rsid w:val="00A40173"/>
    <w:rsid w:val="00A43F29"/>
    <w:rsid w:val="00A518FE"/>
    <w:rsid w:val="00A52EA9"/>
    <w:rsid w:val="00A537DE"/>
    <w:rsid w:val="00A549B9"/>
    <w:rsid w:val="00A55FD4"/>
    <w:rsid w:val="00A60006"/>
    <w:rsid w:val="00A60DB4"/>
    <w:rsid w:val="00A626D0"/>
    <w:rsid w:val="00A66A3D"/>
    <w:rsid w:val="00A71423"/>
    <w:rsid w:val="00A71E2F"/>
    <w:rsid w:val="00A74264"/>
    <w:rsid w:val="00A7541C"/>
    <w:rsid w:val="00A822F2"/>
    <w:rsid w:val="00A827DC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4241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37D5"/>
    <w:rsid w:val="00B06914"/>
    <w:rsid w:val="00B077B1"/>
    <w:rsid w:val="00B1050F"/>
    <w:rsid w:val="00B11447"/>
    <w:rsid w:val="00B1345A"/>
    <w:rsid w:val="00B138B0"/>
    <w:rsid w:val="00B13C04"/>
    <w:rsid w:val="00B14FDD"/>
    <w:rsid w:val="00B15494"/>
    <w:rsid w:val="00B1739A"/>
    <w:rsid w:val="00B20E06"/>
    <w:rsid w:val="00B22E80"/>
    <w:rsid w:val="00B231CB"/>
    <w:rsid w:val="00B249B8"/>
    <w:rsid w:val="00B25CCD"/>
    <w:rsid w:val="00B32151"/>
    <w:rsid w:val="00B332F3"/>
    <w:rsid w:val="00B37C4F"/>
    <w:rsid w:val="00B40FAF"/>
    <w:rsid w:val="00B422DF"/>
    <w:rsid w:val="00B4450A"/>
    <w:rsid w:val="00B5094C"/>
    <w:rsid w:val="00B50CE2"/>
    <w:rsid w:val="00B51D79"/>
    <w:rsid w:val="00B656C5"/>
    <w:rsid w:val="00B676F1"/>
    <w:rsid w:val="00B70544"/>
    <w:rsid w:val="00B70AD7"/>
    <w:rsid w:val="00B73DBC"/>
    <w:rsid w:val="00B774F1"/>
    <w:rsid w:val="00B77C18"/>
    <w:rsid w:val="00B80424"/>
    <w:rsid w:val="00B80A0C"/>
    <w:rsid w:val="00B80B25"/>
    <w:rsid w:val="00B85E10"/>
    <w:rsid w:val="00B87BC5"/>
    <w:rsid w:val="00B90701"/>
    <w:rsid w:val="00B9255C"/>
    <w:rsid w:val="00B93D19"/>
    <w:rsid w:val="00B94572"/>
    <w:rsid w:val="00B95893"/>
    <w:rsid w:val="00B967D0"/>
    <w:rsid w:val="00BA0AED"/>
    <w:rsid w:val="00BA7237"/>
    <w:rsid w:val="00BB0ED8"/>
    <w:rsid w:val="00BB2930"/>
    <w:rsid w:val="00BB2BC3"/>
    <w:rsid w:val="00BB42FF"/>
    <w:rsid w:val="00BB4AB6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5A71"/>
    <w:rsid w:val="00BF7C6D"/>
    <w:rsid w:val="00BF7FCB"/>
    <w:rsid w:val="00C00EF1"/>
    <w:rsid w:val="00C044AC"/>
    <w:rsid w:val="00C108A0"/>
    <w:rsid w:val="00C148AA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3708B"/>
    <w:rsid w:val="00C376C9"/>
    <w:rsid w:val="00C6767D"/>
    <w:rsid w:val="00C72ADF"/>
    <w:rsid w:val="00C80F94"/>
    <w:rsid w:val="00C832FF"/>
    <w:rsid w:val="00C9263F"/>
    <w:rsid w:val="00C92B72"/>
    <w:rsid w:val="00C9663C"/>
    <w:rsid w:val="00CA06B1"/>
    <w:rsid w:val="00CA257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326A"/>
    <w:rsid w:val="00CD43AD"/>
    <w:rsid w:val="00CD7098"/>
    <w:rsid w:val="00CE449C"/>
    <w:rsid w:val="00CE5AEC"/>
    <w:rsid w:val="00CF1A29"/>
    <w:rsid w:val="00CF6E3D"/>
    <w:rsid w:val="00D007D7"/>
    <w:rsid w:val="00D012EA"/>
    <w:rsid w:val="00D01A83"/>
    <w:rsid w:val="00D0454F"/>
    <w:rsid w:val="00D04D0B"/>
    <w:rsid w:val="00D05231"/>
    <w:rsid w:val="00D121EF"/>
    <w:rsid w:val="00D130F8"/>
    <w:rsid w:val="00D17E53"/>
    <w:rsid w:val="00D249EF"/>
    <w:rsid w:val="00D268F1"/>
    <w:rsid w:val="00D27B2F"/>
    <w:rsid w:val="00D301B2"/>
    <w:rsid w:val="00D33837"/>
    <w:rsid w:val="00D400A3"/>
    <w:rsid w:val="00D45715"/>
    <w:rsid w:val="00D45ADE"/>
    <w:rsid w:val="00D47E98"/>
    <w:rsid w:val="00D52853"/>
    <w:rsid w:val="00D53EF4"/>
    <w:rsid w:val="00D547DE"/>
    <w:rsid w:val="00D5581B"/>
    <w:rsid w:val="00D56ED0"/>
    <w:rsid w:val="00D57CCD"/>
    <w:rsid w:val="00D62D05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3E36"/>
    <w:rsid w:val="00DA5182"/>
    <w:rsid w:val="00DA5323"/>
    <w:rsid w:val="00DA5F9D"/>
    <w:rsid w:val="00DA6BE0"/>
    <w:rsid w:val="00DA7C1C"/>
    <w:rsid w:val="00DB0918"/>
    <w:rsid w:val="00DB1847"/>
    <w:rsid w:val="00DB19D0"/>
    <w:rsid w:val="00DB2460"/>
    <w:rsid w:val="00DB2E9D"/>
    <w:rsid w:val="00DB37A8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D68E0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04633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75ED7"/>
    <w:rsid w:val="00E83856"/>
    <w:rsid w:val="00E86CDA"/>
    <w:rsid w:val="00E9184C"/>
    <w:rsid w:val="00E924D9"/>
    <w:rsid w:val="00EA21EF"/>
    <w:rsid w:val="00EA4247"/>
    <w:rsid w:val="00EA44D7"/>
    <w:rsid w:val="00EA722B"/>
    <w:rsid w:val="00EB0F79"/>
    <w:rsid w:val="00EB18FB"/>
    <w:rsid w:val="00EB2BD5"/>
    <w:rsid w:val="00EB4C33"/>
    <w:rsid w:val="00EC1555"/>
    <w:rsid w:val="00EC2004"/>
    <w:rsid w:val="00EC4EC1"/>
    <w:rsid w:val="00EC6E21"/>
    <w:rsid w:val="00ED2EF7"/>
    <w:rsid w:val="00ED388C"/>
    <w:rsid w:val="00ED3A20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5521"/>
    <w:rsid w:val="00F25B12"/>
    <w:rsid w:val="00F27305"/>
    <w:rsid w:val="00F31651"/>
    <w:rsid w:val="00F31C2D"/>
    <w:rsid w:val="00F31E77"/>
    <w:rsid w:val="00F361FF"/>
    <w:rsid w:val="00F4486A"/>
    <w:rsid w:val="00F52949"/>
    <w:rsid w:val="00F53C1B"/>
    <w:rsid w:val="00F56B2C"/>
    <w:rsid w:val="00F718B2"/>
    <w:rsid w:val="00F76336"/>
    <w:rsid w:val="00F77315"/>
    <w:rsid w:val="00F80D2F"/>
    <w:rsid w:val="00F95043"/>
    <w:rsid w:val="00F9577A"/>
    <w:rsid w:val="00F962C7"/>
    <w:rsid w:val="00F976DC"/>
    <w:rsid w:val="00FA06FE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0284"/>
    <w:rsid w:val="00FD2845"/>
    <w:rsid w:val="00FD2B24"/>
    <w:rsid w:val="00FD6CD8"/>
    <w:rsid w:val="00FE036E"/>
    <w:rsid w:val="00FE3A60"/>
    <w:rsid w:val="00FE7C21"/>
    <w:rsid w:val="00FF14D7"/>
    <w:rsid w:val="00FF2248"/>
    <w:rsid w:val="00FF33E4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5340CE"/>
  <w15:docId w15:val="{E3877AE4-77EC-4069-8E04-0C83757F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922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29225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58F9B-EEF4-498A-946B-88965138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2636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Maslovská Jana</cp:lastModifiedBy>
  <cp:revision>19</cp:revision>
  <cp:lastPrinted>2016-11-11T13:40:00Z</cp:lastPrinted>
  <dcterms:created xsi:type="dcterms:W3CDTF">2018-12-28T10:32:00Z</dcterms:created>
  <dcterms:modified xsi:type="dcterms:W3CDTF">2021-03-29T06:11:00Z</dcterms:modified>
</cp:coreProperties>
</file>